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DD56C" w14:textId="77777777" w:rsidR="00BA6590" w:rsidRPr="0053561C" w:rsidRDefault="00BA6590" w:rsidP="002C15DE">
      <w:pPr>
        <w:pStyle w:val="Vahedeta"/>
        <w:jc w:val="center"/>
        <w:rPr>
          <w:rFonts w:ascii="Times New Roman" w:hAnsi="Times New Roman" w:cs="Times New Roman"/>
          <w:b/>
          <w:bCs/>
          <w:sz w:val="32"/>
          <w:szCs w:val="32"/>
        </w:rPr>
      </w:pPr>
    </w:p>
    <w:p w14:paraId="4F01C02B" w14:textId="4D9EE5F6" w:rsidR="005D60DA" w:rsidRPr="0053561C" w:rsidRDefault="70DC2293" w:rsidP="002C15DE">
      <w:pPr>
        <w:pStyle w:val="Vahedeta"/>
        <w:jc w:val="center"/>
        <w:rPr>
          <w:rFonts w:ascii="Times New Roman" w:hAnsi="Times New Roman" w:cs="Times New Roman"/>
          <w:b/>
          <w:bCs/>
          <w:sz w:val="32"/>
          <w:szCs w:val="32"/>
        </w:rPr>
      </w:pPr>
      <w:r w:rsidRPr="26D0422F">
        <w:rPr>
          <w:rFonts w:ascii="Times New Roman" w:hAnsi="Times New Roman" w:cs="Times New Roman"/>
          <w:b/>
          <w:bCs/>
          <w:sz w:val="32"/>
          <w:szCs w:val="32"/>
        </w:rPr>
        <w:t xml:space="preserve">Maapõueseaduse </w:t>
      </w:r>
      <w:r w:rsidR="161D037E" w:rsidRPr="26D0422F">
        <w:rPr>
          <w:rFonts w:ascii="Times New Roman" w:hAnsi="Times New Roman" w:cs="Times New Roman"/>
          <w:b/>
          <w:bCs/>
          <w:sz w:val="32"/>
          <w:szCs w:val="32"/>
        </w:rPr>
        <w:t xml:space="preserve">täiendamise </w:t>
      </w:r>
      <w:r w:rsidRPr="26D0422F">
        <w:rPr>
          <w:rFonts w:ascii="Times New Roman" w:hAnsi="Times New Roman" w:cs="Times New Roman"/>
          <w:b/>
          <w:bCs/>
          <w:sz w:val="32"/>
          <w:szCs w:val="32"/>
        </w:rPr>
        <w:t>seaduse eelnõu seletuskiri</w:t>
      </w:r>
    </w:p>
    <w:p w14:paraId="1135FECD" w14:textId="77777777" w:rsidR="005D60DA" w:rsidRPr="0053561C" w:rsidRDefault="005D60DA" w:rsidP="002C15DE">
      <w:pPr>
        <w:jc w:val="both"/>
        <w:rPr>
          <w:rFonts w:cs="Times New Roman"/>
          <w:b/>
          <w:szCs w:val="24"/>
        </w:rPr>
      </w:pPr>
    </w:p>
    <w:p w14:paraId="4A8DAC9D" w14:textId="77777777" w:rsidR="000D7128" w:rsidRDefault="000D7128" w:rsidP="002C15DE">
      <w:pPr>
        <w:pStyle w:val="Vahedeta"/>
        <w:jc w:val="both"/>
        <w:rPr>
          <w:rFonts w:ascii="Times New Roman" w:hAnsi="Times New Roman" w:cs="Times New Roman"/>
          <w:b/>
          <w:bCs/>
          <w:sz w:val="24"/>
          <w:szCs w:val="24"/>
        </w:rPr>
      </w:pPr>
    </w:p>
    <w:p w14:paraId="5205B8BF" w14:textId="77777777" w:rsidR="000D7128" w:rsidRDefault="000D7128" w:rsidP="002C15DE">
      <w:pPr>
        <w:pStyle w:val="Vahedeta"/>
        <w:jc w:val="both"/>
        <w:rPr>
          <w:rFonts w:ascii="Times New Roman" w:hAnsi="Times New Roman" w:cs="Times New Roman"/>
          <w:b/>
          <w:bCs/>
          <w:sz w:val="24"/>
          <w:szCs w:val="24"/>
        </w:rPr>
      </w:pPr>
    </w:p>
    <w:p w14:paraId="5F7CB565" w14:textId="3823D741" w:rsidR="005D60DA" w:rsidRPr="0053561C" w:rsidRDefault="005D60DA" w:rsidP="002C15DE">
      <w:pPr>
        <w:pStyle w:val="Vahedeta"/>
        <w:jc w:val="both"/>
        <w:rPr>
          <w:rFonts w:ascii="Times New Roman" w:hAnsi="Times New Roman" w:cs="Times New Roman"/>
          <w:b/>
          <w:bCs/>
          <w:sz w:val="24"/>
          <w:szCs w:val="24"/>
        </w:rPr>
      </w:pPr>
      <w:r w:rsidRPr="0053561C">
        <w:rPr>
          <w:rFonts w:ascii="Times New Roman" w:hAnsi="Times New Roman" w:cs="Times New Roman"/>
          <w:b/>
          <w:bCs/>
          <w:sz w:val="24"/>
          <w:szCs w:val="24"/>
        </w:rPr>
        <w:t>1. Sissejuhatus</w:t>
      </w:r>
    </w:p>
    <w:p w14:paraId="4E47C300" w14:textId="77777777" w:rsidR="005D60DA" w:rsidRPr="0053561C" w:rsidRDefault="005D60DA" w:rsidP="002C15DE">
      <w:pPr>
        <w:pStyle w:val="Vahedeta"/>
        <w:jc w:val="both"/>
        <w:rPr>
          <w:rFonts w:ascii="Times New Roman" w:hAnsi="Times New Roman" w:cs="Times New Roman"/>
          <w:sz w:val="24"/>
          <w:szCs w:val="24"/>
        </w:rPr>
      </w:pPr>
    </w:p>
    <w:p w14:paraId="0BF2108F" w14:textId="27D41771" w:rsidR="00B55386" w:rsidRPr="00B55386" w:rsidRDefault="004222A4" w:rsidP="00B55386">
      <w:pPr>
        <w:pStyle w:val="Vahedeta"/>
        <w:numPr>
          <w:ilvl w:val="1"/>
          <w:numId w:val="17"/>
        </w:numPr>
        <w:jc w:val="both"/>
        <w:rPr>
          <w:rFonts w:ascii="Times New Roman" w:hAnsi="Times New Roman" w:cs="Times New Roman"/>
          <w:b/>
          <w:bCs/>
          <w:sz w:val="24"/>
          <w:szCs w:val="24"/>
        </w:rPr>
      </w:pPr>
      <w:r>
        <w:rPr>
          <w:rFonts w:ascii="Times New Roman" w:hAnsi="Times New Roman" w:cs="Times New Roman"/>
          <w:b/>
          <w:bCs/>
          <w:sz w:val="24"/>
          <w:szCs w:val="24"/>
        </w:rPr>
        <w:t xml:space="preserve"> </w:t>
      </w:r>
      <w:r w:rsidR="00B55386" w:rsidRPr="00B55386">
        <w:rPr>
          <w:rFonts w:ascii="Times New Roman" w:hAnsi="Times New Roman" w:cs="Times New Roman"/>
          <w:b/>
          <w:bCs/>
          <w:sz w:val="24"/>
          <w:szCs w:val="24"/>
        </w:rPr>
        <w:t>Sisukokkuvõte</w:t>
      </w:r>
    </w:p>
    <w:p w14:paraId="0D871CF0" w14:textId="77777777" w:rsidR="00B55386" w:rsidRDefault="00B55386" w:rsidP="00B55386">
      <w:pPr>
        <w:pStyle w:val="Vahedeta"/>
        <w:jc w:val="both"/>
        <w:rPr>
          <w:rFonts w:ascii="Times New Roman" w:hAnsi="Times New Roman" w:cs="Times New Roman"/>
          <w:sz w:val="24"/>
          <w:szCs w:val="24"/>
        </w:rPr>
      </w:pPr>
    </w:p>
    <w:p w14:paraId="01CBA356" w14:textId="7594663B" w:rsidR="00B46180" w:rsidRPr="0053561C" w:rsidRDefault="00B46180" w:rsidP="00B55386">
      <w:pPr>
        <w:pStyle w:val="Vahedeta"/>
        <w:jc w:val="both"/>
        <w:rPr>
          <w:rFonts w:ascii="Times New Roman" w:hAnsi="Times New Roman" w:cs="Times New Roman"/>
          <w:sz w:val="24"/>
          <w:szCs w:val="24"/>
        </w:rPr>
      </w:pPr>
      <w:r w:rsidRPr="0053561C">
        <w:rPr>
          <w:rFonts w:ascii="Times New Roman" w:hAnsi="Times New Roman" w:cs="Times New Roman"/>
          <w:sz w:val="24"/>
          <w:szCs w:val="24"/>
        </w:rPr>
        <w:t>Seaduse eelnõus sätestatakse põlevkivi kaevandamiseks antavate keskkonnalubade menetluste tähtajalise peat</w:t>
      </w:r>
      <w:r w:rsidR="00BB3FF8">
        <w:rPr>
          <w:rFonts w:ascii="Times New Roman" w:hAnsi="Times New Roman" w:cs="Times New Roman"/>
          <w:sz w:val="24"/>
          <w:szCs w:val="24"/>
        </w:rPr>
        <w:t>u</w:t>
      </w:r>
      <w:r w:rsidRPr="0053561C">
        <w:rPr>
          <w:rFonts w:ascii="Times New Roman" w:hAnsi="Times New Roman" w:cs="Times New Roman"/>
          <w:sz w:val="24"/>
          <w:szCs w:val="24"/>
        </w:rPr>
        <w:t>mise regulatsioon.</w:t>
      </w:r>
    </w:p>
    <w:p w14:paraId="7C45DB47" w14:textId="77777777" w:rsidR="00B46180" w:rsidRPr="0053561C" w:rsidRDefault="00B46180" w:rsidP="002C15DE">
      <w:pPr>
        <w:pStyle w:val="Vahedeta"/>
        <w:jc w:val="both"/>
        <w:rPr>
          <w:rFonts w:ascii="Times New Roman" w:hAnsi="Times New Roman" w:cs="Times New Roman"/>
          <w:sz w:val="24"/>
          <w:szCs w:val="24"/>
        </w:rPr>
      </w:pPr>
    </w:p>
    <w:p w14:paraId="3033D639" w14:textId="64AD6374" w:rsidR="00F53F78" w:rsidRDefault="00B46180" w:rsidP="00F53F78">
      <w:pPr>
        <w:pStyle w:val="Loendilik"/>
        <w:ind w:left="0"/>
        <w:jc w:val="both"/>
        <w:rPr>
          <w:rFonts w:cs="Times New Roman"/>
          <w:color w:val="000000" w:themeColor="text1"/>
        </w:rPr>
      </w:pPr>
      <w:bookmarkStart w:id="0" w:name="_Hlk149849098"/>
      <w:r w:rsidRPr="7FC00A7F">
        <w:rPr>
          <w:rFonts w:cs="Times New Roman"/>
        </w:rPr>
        <w:t>Muudatuse kohaselt peatuvad kuni 2026. aasta 1. jaanuarini põlevkivi kaevandamisloa andmise või muutmise, sealhulgas mäeeraldise laiendamise taotluse menetlused ning tagastatakse seaduse jõustumisest kuni 2026. aasta 1.</w:t>
      </w:r>
      <w:r w:rsidR="00D04B37">
        <w:rPr>
          <w:rFonts w:cs="Times New Roman"/>
        </w:rPr>
        <w:t> </w:t>
      </w:r>
      <w:r w:rsidRPr="7FC00A7F">
        <w:rPr>
          <w:rFonts w:cs="Times New Roman"/>
        </w:rPr>
        <w:t xml:space="preserve">jaanuarini esitatud </w:t>
      </w:r>
      <w:r w:rsidRPr="7FC00A7F">
        <w:rPr>
          <w:rFonts w:eastAsia="Times New Roman" w:cs="Times New Roman"/>
        </w:rPr>
        <w:t>kaevandamise loa saamiseks või loa muutmiseks, sealhulgas mäeeraldise laiendamiseks esitatud taotlused</w:t>
      </w:r>
      <w:r w:rsidRPr="7FC00A7F">
        <w:rPr>
          <w:rFonts w:cs="Times New Roman"/>
        </w:rPr>
        <w:t xml:space="preserve">. Kehtestatakse erand enne eelnõu jõustumist </w:t>
      </w:r>
      <w:r w:rsidR="00D7681F">
        <w:rPr>
          <w:rFonts w:cs="Times New Roman"/>
        </w:rPr>
        <w:t>m</w:t>
      </w:r>
      <w:r w:rsidR="00D7681F" w:rsidRPr="00C846AD">
        <w:rPr>
          <w:rFonts w:cs="Times New Roman"/>
        </w:rPr>
        <w:t xml:space="preserve">äeeraldise laiendamiseks </w:t>
      </w:r>
      <w:r w:rsidRPr="7FC00A7F">
        <w:rPr>
          <w:rFonts w:cs="Times New Roman"/>
        </w:rPr>
        <w:t xml:space="preserve">esitatud </w:t>
      </w:r>
      <w:r w:rsidRPr="7FC00A7F">
        <w:rPr>
          <w:rFonts w:eastAsia="Times New Roman" w:cs="Times New Roman"/>
        </w:rPr>
        <w:t>põlevkivi kaevandamise loa muutmise taotluste suhtes</w:t>
      </w:r>
      <w:r w:rsidRPr="7FC00A7F">
        <w:rPr>
          <w:rFonts w:cs="Times New Roman"/>
        </w:rPr>
        <w:t xml:space="preserve">, </w:t>
      </w:r>
      <w:r w:rsidRPr="7FC00A7F">
        <w:rPr>
          <w:rFonts w:cs="Times New Roman"/>
          <w:color w:val="000000" w:themeColor="text1"/>
        </w:rPr>
        <w:t>kui taotlus on esitatud mäeeraldisega piirnevale alale ja loa kehtivusaega</w:t>
      </w:r>
      <w:r w:rsidR="002C15DE" w:rsidRPr="7FC00A7F">
        <w:rPr>
          <w:rFonts w:cs="Times New Roman"/>
          <w:color w:val="000000" w:themeColor="text1"/>
        </w:rPr>
        <w:t xml:space="preserve"> ei pikendata</w:t>
      </w:r>
      <w:r w:rsidRPr="7FC00A7F">
        <w:rPr>
          <w:rFonts w:eastAsia="Times New Roman" w:cs="Times New Roman"/>
        </w:rPr>
        <w:t xml:space="preserve">. Lisaks on erandiga lubatud kaevandamise loa muutmise taotlused, mille rahuldamisel ei </w:t>
      </w:r>
      <w:r w:rsidRPr="7FC00A7F">
        <w:rPr>
          <w:rFonts w:cs="Times New Roman"/>
          <w:color w:val="000000" w:themeColor="text1"/>
        </w:rPr>
        <w:t xml:space="preserve">suurendata muudetava kaevandamisloaga kaevandada lubatud põlevkivivaru kogust </w:t>
      </w:r>
      <w:r w:rsidR="00407DFD" w:rsidRPr="7FC00A7F">
        <w:rPr>
          <w:rFonts w:cs="Times New Roman"/>
          <w:color w:val="000000" w:themeColor="text1"/>
        </w:rPr>
        <w:t>ega</w:t>
      </w:r>
      <w:r w:rsidRPr="7FC00A7F">
        <w:rPr>
          <w:rFonts w:cs="Times New Roman"/>
          <w:color w:val="000000" w:themeColor="text1"/>
        </w:rPr>
        <w:t xml:space="preserve"> pikendata loa kehtivusaega</w:t>
      </w:r>
      <w:r w:rsidRPr="7FC00A7F">
        <w:rPr>
          <w:rFonts w:eastAsia="Times New Roman" w:cs="Times New Roman"/>
        </w:rPr>
        <w:t>.</w:t>
      </w:r>
      <w:r w:rsidRPr="7FC00A7F">
        <w:rPr>
          <w:rFonts w:cs="Times New Roman"/>
        </w:rPr>
        <w:t xml:space="preserve"> </w:t>
      </w:r>
      <w:r w:rsidR="00953881" w:rsidRPr="7FC00A7F">
        <w:rPr>
          <w:rFonts w:eastAsia="Times New Roman" w:cs="Times New Roman"/>
        </w:rPr>
        <w:t xml:space="preserve">Kehtestatakse erand loa kehtivusaja pikendamisele, kui eesmärgiks on korrastamistööde </w:t>
      </w:r>
      <w:r w:rsidR="00D7681F">
        <w:rPr>
          <w:rFonts w:eastAsia="Times New Roman" w:cs="Times New Roman"/>
        </w:rPr>
        <w:t>lõpetamine</w:t>
      </w:r>
      <w:r w:rsidR="00953881" w:rsidRPr="7FC00A7F">
        <w:rPr>
          <w:rFonts w:eastAsia="Times New Roman" w:cs="Times New Roman"/>
        </w:rPr>
        <w:t>.</w:t>
      </w:r>
      <w:r w:rsidR="00953881">
        <w:rPr>
          <w:rFonts w:eastAsia="Times New Roman" w:cs="Times New Roman"/>
        </w:rPr>
        <w:t xml:space="preserve"> </w:t>
      </w:r>
      <w:r w:rsidRPr="00373B5D">
        <w:rPr>
          <w:rFonts w:cs="Times New Roman"/>
          <w:color w:val="000000" w:themeColor="text1"/>
        </w:rPr>
        <w:t>Lubade menetlemise peatumisega peatub ka juba algatatud keskkonnamõju hindamine.</w:t>
      </w:r>
      <w:r w:rsidR="78137A9F" w:rsidRPr="00373B5D">
        <w:rPr>
          <w:rFonts w:cs="Times New Roman"/>
          <w:color w:val="000000" w:themeColor="text1"/>
        </w:rPr>
        <w:t xml:space="preserve"> </w:t>
      </w:r>
    </w:p>
    <w:p w14:paraId="6564D28E" w14:textId="77777777" w:rsidR="00F53F78" w:rsidRDefault="00F53F78" w:rsidP="00F53F78">
      <w:pPr>
        <w:pStyle w:val="Loendilik"/>
        <w:ind w:left="0"/>
        <w:jc w:val="both"/>
        <w:rPr>
          <w:rFonts w:cs="Times New Roman"/>
          <w:color w:val="000000" w:themeColor="text1"/>
        </w:rPr>
      </w:pPr>
    </w:p>
    <w:p w14:paraId="566AD422" w14:textId="534D5BC7" w:rsidR="00F12219" w:rsidRPr="00F53F78" w:rsidRDefault="00953881" w:rsidP="00F12219">
      <w:pPr>
        <w:pStyle w:val="Loendilik"/>
        <w:ind w:left="0"/>
        <w:jc w:val="both"/>
        <w:rPr>
          <w:rFonts w:cs="Times New Roman"/>
          <w:color w:val="000000" w:themeColor="text1"/>
        </w:rPr>
      </w:pPr>
      <w:r w:rsidRPr="00F12219">
        <w:rPr>
          <w:rFonts w:cs="Times New Roman"/>
          <w:color w:val="000000" w:themeColor="text1"/>
        </w:rPr>
        <w:t xml:space="preserve">Erandi kehtestamine </w:t>
      </w:r>
      <w:r w:rsidR="00F53F78" w:rsidRPr="00F12219">
        <w:rPr>
          <w:rFonts w:cs="Times New Roman"/>
          <w:color w:val="000000" w:themeColor="text1"/>
        </w:rPr>
        <w:t xml:space="preserve">mäeeraldise laiendamise taotlustele on põhjendatud, kuna  sellisel juhul ei avata uusi kaevandusi ja kasutatakse ära </w:t>
      </w:r>
      <w:r w:rsidR="00DF1AC3">
        <w:rPr>
          <w:rFonts w:cs="Times New Roman"/>
          <w:color w:val="000000" w:themeColor="text1"/>
        </w:rPr>
        <w:t>mäeeraldisega piirneva</w:t>
      </w:r>
      <w:r w:rsidR="00F53F78" w:rsidRPr="00F12219">
        <w:rPr>
          <w:rFonts w:cs="Times New Roman"/>
          <w:color w:val="000000" w:themeColor="text1"/>
        </w:rPr>
        <w:t xml:space="preserve"> ala maavaravaru, mille hilisem kaevandamine oleks perspektiivitu ja tõenäoliselt ka majanduslikult mittetasuv. </w:t>
      </w:r>
      <w:r w:rsidR="00F12219" w:rsidRPr="00F12219">
        <w:rPr>
          <w:rFonts w:cs="Times New Roman"/>
          <w:color w:val="000000" w:themeColor="text1"/>
        </w:rPr>
        <w:t xml:space="preserve">Loa kehtivusaja pikendamine korrastamise eesmärgil kuni kaheks aastaks on </w:t>
      </w:r>
      <w:r w:rsidRPr="00F12219">
        <w:rPr>
          <w:rFonts w:cs="Times New Roman"/>
          <w:color w:val="000000" w:themeColor="text1"/>
        </w:rPr>
        <w:t>vajalik seetõttu, et</w:t>
      </w:r>
      <w:r w:rsidR="00F12219" w:rsidRPr="00F12219">
        <w:rPr>
          <w:rFonts w:cs="Times New Roman"/>
          <w:color w:val="000000" w:themeColor="text1"/>
        </w:rPr>
        <w:t xml:space="preserve"> võimaldab korrastamise nõuetekohast läbiviimist, s</w:t>
      </w:r>
      <w:r w:rsidR="0063537E">
        <w:rPr>
          <w:rFonts w:cs="Times New Roman"/>
          <w:color w:val="000000" w:themeColor="text1"/>
        </w:rPr>
        <w:t>ealhulgas</w:t>
      </w:r>
      <w:r w:rsidR="00F12219" w:rsidRPr="00F12219">
        <w:rPr>
          <w:rFonts w:cs="Times New Roman"/>
          <w:color w:val="000000" w:themeColor="text1"/>
        </w:rPr>
        <w:t xml:space="preserve"> vähendab riski, et korrastamiskohustus jääb riigi kanda.</w:t>
      </w:r>
    </w:p>
    <w:p w14:paraId="383EF18E" w14:textId="77777777" w:rsidR="00B55386" w:rsidRDefault="00B55386" w:rsidP="002C15DE">
      <w:pPr>
        <w:pStyle w:val="Loendilik"/>
        <w:ind w:left="0"/>
        <w:jc w:val="both"/>
        <w:rPr>
          <w:rFonts w:eastAsia="Times New Roman" w:cs="Times New Roman"/>
          <w:szCs w:val="24"/>
        </w:rPr>
      </w:pPr>
    </w:p>
    <w:p w14:paraId="2A288543" w14:textId="5A71FD23" w:rsidR="00B55386" w:rsidRPr="00B55386" w:rsidRDefault="001C4E2D" w:rsidP="00B55386">
      <w:pPr>
        <w:pStyle w:val="Loendilik"/>
        <w:numPr>
          <w:ilvl w:val="1"/>
          <w:numId w:val="17"/>
        </w:numPr>
        <w:jc w:val="both"/>
        <w:rPr>
          <w:b/>
          <w:bCs/>
        </w:rPr>
      </w:pPr>
      <w:r>
        <w:rPr>
          <w:b/>
          <w:bCs/>
        </w:rPr>
        <w:t xml:space="preserve"> </w:t>
      </w:r>
      <w:r w:rsidR="00B55386" w:rsidRPr="00B55386">
        <w:rPr>
          <w:b/>
          <w:bCs/>
        </w:rPr>
        <w:t xml:space="preserve">Eelnõu ettevalmistajad </w:t>
      </w:r>
    </w:p>
    <w:bookmarkEnd w:id="0"/>
    <w:p w14:paraId="7D94DF8D" w14:textId="77777777" w:rsidR="00B46180" w:rsidRPr="0053561C" w:rsidRDefault="00B46180" w:rsidP="002C15DE">
      <w:pPr>
        <w:pStyle w:val="Loendilik"/>
        <w:ind w:left="0"/>
        <w:jc w:val="both"/>
        <w:rPr>
          <w:rFonts w:cs="Times New Roman"/>
          <w:szCs w:val="24"/>
        </w:rPr>
      </w:pPr>
    </w:p>
    <w:p w14:paraId="53512D31" w14:textId="325FC5B7" w:rsidR="00B46180" w:rsidRPr="0053561C" w:rsidRDefault="00B46180" w:rsidP="002C15DE">
      <w:pPr>
        <w:jc w:val="both"/>
        <w:rPr>
          <w:rFonts w:eastAsia="Calibri" w:cs="Times New Roman"/>
        </w:rPr>
      </w:pPr>
      <w:bookmarkStart w:id="1" w:name="_Hlk115114298"/>
      <w:r w:rsidRPr="20672F95">
        <w:rPr>
          <w:rFonts w:eastAsia="Calibri" w:cs="Times New Roman"/>
        </w:rPr>
        <w:t>Eelnõu ja seletuskirja on ette valmistanud Kliimaministeeriumi maavarade osakonna nõunik</w:t>
      </w:r>
      <w:r w:rsidR="00DF1AC3">
        <w:rPr>
          <w:rFonts w:eastAsia="Calibri" w:cs="Times New Roman"/>
        </w:rPr>
        <w:t>ud</w:t>
      </w:r>
      <w:r w:rsidRPr="20672F95">
        <w:rPr>
          <w:rFonts w:eastAsia="Calibri" w:cs="Times New Roman"/>
        </w:rPr>
        <w:t xml:space="preserve"> Helena Gailan (</w:t>
      </w:r>
      <w:r w:rsidRPr="20672F95">
        <w:rPr>
          <w:rFonts w:eastAsiaTheme="minorEastAsia" w:cs="Times New Roman"/>
          <w:noProof/>
          <w:lang w:eastAsia="et-EE"/>
        </w:rPr>
        <w:t xml:space="preserve">5685 5772, </w:t>
      </w:r>
      <w:hyperlink r:id="rId8">
        <w:r w:rsidRPr="20672F95">
          <w:rPr>
            <w:rStyle w:val="Hperlink"/>
            <w:rFonts w:eastAsia="Calibri" w:cs="Times New Roman"/>
          </w:rPr>
          <w:t>helena.gailan@kliimaministeerium.ee</w:t>
        </w:r>
      </w:hyperlink>
      <w:r w:rsidRPr="20672F95">
        <w:rPr>
          <w:rFonts w:eastAsia="Calibri" w:cs="Times New Roman"/>
        </w:rPr>
        <w:t>)</w:t>
      </w:r>
      <w:r w:rsidR="00DF1AC3">
        <w:rPr>
          <w:rFonts w:eastAsia="Calibri" w:cs="Times New Roman"/>
        </w:rPr>
        <w:t xml:space="preserve"> ja Reeli Sildnik (</w:t>
      </w:r>
      <w:r w:rsidR="00DF1AC3" w:rsidRPr="006B6079">
        <w:rPr>
          <w:rFonts w:eastAsia="Times New Roman" w:cs="Times New Roman"/>
          <w:color w:val="000000"/>
          <w:kern w:val="2"/>
          <w:lang w:eastAsia="et-EE"/>
          <w14:ligatures w14:val="standardContextual"/>
        </w:rPr>
        <w:t xml:space="preserve">626 9758, </w:t>
      </w:r>
      <w:hyperlink r:id="rId9" w:history="1">
        <w:r w:rsidR="00DF1AC3" w:rsidRPr="006B6079">
          <w:rPr>
            <w:rFonts w:eastAsia="Times New Roman" w:cs="Times New Roman"/>
            <w:color w:val="0563C1"/>
            <w:kern w:val="2"/>
            <w:u w:val="single"/>
            <w:lang w:eastAsia="et-EE"/>
            <w14:ligatures w14:val="standardContextual"/>
          </w:rPr>
          <w:t>Reeli.Sildnik@kliimaministeerium.ee</w:t>
        </w:r>
      </w:hyperlink>
      <w:r w:rsidR="00DF1AC3">
        <w:rPr>
          <w:rFonts w:eastAsia="Calibri" w:cs="Times New Roman"/>
        </w:rPr>
        <w:t>)</w:t>
      </w:r>
      <w:r w:rsidR="00243110">
        <w:rPr>
          <w:rFonts w:eastAsia="Calibri" w:cs="Times New Roman"/>
        </w:rPr>
        <w:t xml:space="preserve"> ning</w:t>
      </w:r>
      <w:r w:rsidRPr="20672F95">
        <w:rPr>
          <w:rFonts w:eastAsia="Calibri" w:cs="Times New Roman"/>
        </w:rPr>
        <w:t xml:space="preserve"> kliimaosakonna nõunik Karin </w:t>
      </w:r>
      <w:proofErr w:type="spellStart"/>
      <w:r w:rsidRPr="20672F95">
        <w:rPr>
          <w:rFonts w:eastAsia="Calibri" w:cs="Times New Roman"/>
        </w:rPr>
        <w:t>Radiko</w:t>
      </w:r>
      <w:proofErr w:type="spellEnd"/>
      <w:r w:rsidRPr="20672F95">
        <w:rPr>
          <w:rFonts w:eastAsia="Calibri" w:cs="Times New Roman"/>
        </w:rPr>
        <w:t xml:space="preserve"> (626</w:t>
      </w:r>
      <w:r>
        <w:rPr>
          <w:rFonts w:eastAsia="Calibri" w:cs="Times New Roman"/>
        </w:rPr>
        <w:t xml:space="preserve"> </w:t>
      </w:r>
      <w:r w:rsidRPr="20672F95">
        <w:rPr>
          <w:rFonts w:eastAsia="Calibri" w:cs="Times New Roman"/>
        </w:rPr>
        <w:t xml:space="preserve">4285, </w:t>
      </w:r>
      <w:hyperlink r:id="rId10" w:history="1">
        <w:r w:rsidRPr="0091391B">
          <w:rPr>
            <w:rStyle w:val="Hperlink"/>
            <w:rFonts w:eastAsia="Calibri" w:cs="Times New Roman"/>
          </w:rPr>
          <w:t>karin.radiko@kliimaministeerium.ee</w:t>
        </w:r>
      </w:hyperlink>
      <w:r w:rsidRPr="20672F95">
        <w:rPr>
          <w:rFonts w:eastAsia="Calibri" w:cs="Times New Roman"/>
        </w:rPr>
        <w:t>)</w:t>
      </w:r>
      <w:r>
        <w:rPr>
          <w:rFonts w:eastAsia="Calibri" w:cs="Times New Roman"/>
        </w:rPr>
        <w:t>. Eelnõule tegid õigusekspertiisi</w:t>
      </w:r>
      <w:r w:rsidRPr="20672F95">
        <w:rPr>
          <w:rFonts w:eastAsia="Calibri" w:cs="Times New Roman"/>
        </w:rPr>
        <w:t xml:space="preserve"> õigusosakonna nõunikud Annemari Vene (5565 5707, </w:t>
      </w:r>
      <w:hyperlink r:id="rId11">
        <w:r w:rsidRPr="20672F95">
          <w:rPr>
            <w:rStyle w:val="Hperlink"/>
            <w:rFonts w:eastAsia="Calibri" w:cs="Times New Roman"/>
          </w:rPr>
          <w:t>annemari.vene@kliimaministeerium.ee</w:t>
        </w:r>
      </w:hyperlink>
      <w:r w:rsidRPr="20672F95">
        <w:rPr>
          <w:rFonts w:eastAsia="Calibri" w:cs="Times New Roman"/>
        </w:rPr>
        <w:t>)</w:t>
      </w:r>
      <w:r>
        <w:rPr>
          <w:rFonts w:eastAsia="Calibri" w:cs="Times New Roman"/>
        </w:rPr>
        <w:t xml:space="preserve">, </w:t>
      </w:r>
      <w:r w:rsidRPr="20672F95">
        <w:rPr>
          <w:rFonts w:eastAsia="Calibri" w:cs="Times New Roman"/>
        </w:rPr>
        <w:t xml:space="preserve">Elin Liik </w:t>
      </w:r>
      <w:r w:rsidR="00BE6F9D">
        <w:rPr>
          <w:rFonts w:eastAsia="Calibri" w:cs="Times New Roman"/>
        </w:rPr>
        <w:br/>
      </w:r>
      <w:r w:rsidRPr="20672F95">
        <w:rPr>
          <w:rFonts w:eastAsia="Calibri" w:cs="Times New Roman"/>
        </w:rPr>
        <w:t xml:space="preserve">(626 0725, </w:t>
      </w:r>
      <w:hyperlink r:id="rId12">
        <w:r w:rsidRPr="20672F95">
          <w:rPr>
            <w:rStyle w:val="Hperlink"/>
            <w:rFonts w:eastAsia="Calibri" w:cs="Times New Roman"/>
          </w:rPr>
          <w:t>elin.liik@kliimaministeerium.ee</w:t>
        </w:r>
      </w:hyperlink>
      <w:r w:rsidRPr="20672F95">
        <w:rPr>
          <w:rFonts w:eastAsia="Calibri" w:cs="Times New Roman"/>
        </w:rPr>
        <w:t xml:space="preserve">) </w:t>
      </w:r>
      <w:r>
        <w:rPr>
          <w:rFonts w:eastAsia="Calibri" w:cs="Times New Roman"/>
        </w:rPr>
        <w:t xml:space="preserve">ja Triin </w:t>
      </w:r>
      <w:proofErr w:type="spellStart"/>
      <w:r>
        <w:rPr>
          <w:rFonts w:eastAsia="Calibri" w:cs="Times New Roman"/>
        </w:rPr>
        <w:t>Nymann</w:t>
      </w:r>
      <w:proofErr w:type="spellEnd"/>
      <w:r>
        <w:rPr>
          <w:rFonts w:eastAsia="Calibri" w:cs="Times New Roman"/>
        </w:rPr>
        <w:t xml:space="preserve"> (</w:t>
      </w:r>
      <w:r w:rsidRPr="00832CFE">
        <w:rPr>
          <w:rFonts w:eastAsia="Calibri" w:cs="Times New Roman"/>
        </w:rPr>
        <w:t>626 2927</w:t>
      </w:r>
      <w:r>
        <w:rPr>
          <w:rFonts w:eastAsia="Calibri" w:cs="Times New Roman"/>
        </w:rPr>
        <w:t xml:space="preserve">, </w:t>
      </w:r>
      <w:r w:rsidRPr="00832CFE">
        <w:rPr>
          <w:rFonts w:eastAsia="Calibri" w:cs="Times New Roman"/>
        </w:rPr>
        <w:t>triin.nymann@kliimaministeerium.ee</w:t>
      </w:r>
      <w:r>
        <w:rPr>
          <w:rFonts w:eastAsia="Calibri" w:cs="Times New Roman"/>
        </w:rPr>
        <w:t xml:space="preserve">) </w:t>
      </w:r>
      <w:r w:rsidRPr="20672F95">
        <w:rPr>
          <w:rFonts w:eastAsia="Calibri" w:cs="Times New Roman"/>
        </w:rPr>
        <w:t xml:space="preserve">ning eelnõu </w:t>
      </w:r>
      <w:r w:rsidR="00DA406F" w:rsidRPr="20672F95">
        <w:rPr>
          <w:rFonts w:eastAsia="Calibri" w:cs="Times New Roman"/>
        </w:rPr>
        <w:t xml:space="preserve">keeletoimetaja oli </w:t>
      </w:r>
      <w:r w:rsidR="00DA406F">
        <w:rPr>
          <w:rFonts w:eastAsia="Calibri" w:cs="Times New Roman"/>
        </w:rPr>
        <w:t xml:space="preserve">õigusosakonna peaspetsialist (alates 01.02.2024 Justiitsministeeriumi õigusloome korralduse talituse keeletoimetaja) </w:t>
      </w:r>
      <w:r w:rsidRPr="20672F95">
        <w:rPr>
          <w:rFonts w:eastAsia="Calibri" w:cs="Times New Roman"/>
        </w:rPr>
        <w:t xml:space="preserve">Aili </w:t>
      </w:r>
      <w:proofErr w:type="spellStart"/>
      <w:r w:rsidRPr="20672F95">
        <w:rPr>
          <w:rFonts w:eastAsia="Calibri" w:cs="Times New Roman"/>
        </w:rPr>
        <w:t>Sandre</w:t>
      </w:r>
      <w:proofErr w:type="spellEnd"/>
      <w:r w:rsidRPr="20672F95">
        <w:rPr>
          <w:rFonts w:eastAsia="Calibri" w:cs="Times New Roman"/>
        </w:rPr>
        <w:t>.</w:t>
      </w:r>
    </w:p>
    <w:bookmarkEnd w:id="1"/>
    <w:p w14:paraId="7F052CAA" w14:textId="77777777" w:rsidR="005D60DA" w:rsidRDefault="005D60DA" w:rsidP="002C15DE">
      <w:pPr>
        <w:jc w:val="both"/>
        <w:rPr>
          <w:rFonts w:cs="Times New Roman"/>
          <w:szCs w:val="24"/>
        </w:rPr>
      </w:pPr>
    </w:p>
    <w:p w14:paraId="05C2C17D" w14:textId="62091496" w:rsidR="00B55386" w:rsidRDefault="001C4E2D" w:rsidP="001C4E2D">
      <w:pPr>
        <w:pStyle w:val="Loendilik"/>
        <w:keepNext/>
        <w:keepLines/>
        <w:numPr>
          <w:ilvl w:val="1"/>
          <w:numId w:val="17"/>
        </w:numPr>
        <w:jc w:val="both"/>
        <w:rPr>
          <w:rFonts w:cs="Times New Roman"/>
          <w:b/>
          <w:bCs/>
          <w:szCs w:val="24"/>
        </w:rPr>
      </w:pPr>
      <w:r>
        <w:rPr>
          <w:rFonts w:cs="Times New Roman"/>
          <w:b/>
          <w:bCs/>
          <w:szCs w:val="24"/>
        </w:rPr>
        <w:t xml:space="preserve"> </w:t>
      </w:r>
      <w:r w:rsidR="00B55386" w:rsidRPr="00B55386">
        <w:rPr>
          <w:rFonts w:cs="Times New Roman"/>
          <w:b/>
          <w:bCs/>
          <w:szCs w:val="24"/>
        </w:rPr>
        <w:t>Märkused</w:t>
      </w:r>
    </w:p>
    <w:p w14:paraId="1AA55F98" w14:textId="77777777" w:rsidR="00B55386" w:rsidRPr="00B55386" w:rsidRDefault="00B55386" w:rsidP="001C4E2D">
      <w:pPr>
        <w:keepNext/>
        <w:keepLines/>
        <w:jc w:val="both"/>
        <w:rPr>
          <w:rFonts w:cs="Times New Roman"/>
          <w:szCs w:val="24"/>
        </w:rPr>
      </w:pPr>
    </w:p>
    <w:p w14:paraId="5E8C0577" w14:textId="0DCA9A30" w:rsidR="00D87816" w:rsidRPr="00B55386" w:rsidRDefault="00D87816" w:rsidP="00D87816">
      <w:pPr>
        <w:keepNext/>
        <w:keepLines/>
        <w:jc w:val="both"/>
        <w:rPr>
          <w:rFonts w:cs="Times New Roman"/>
          <w:szCs w:val="24"/>
        </w:rPr>
      </w:pPr>
      <w:commentRangeStart w:id="2"/>
      <w:r w:rsidRPr="00B55386">
        <w:rPr>
          <w:rFonts w:cs="Times New Roman"/>
          <w:szCs w:val="24"/>
        </w:rPr>
        <w:t xml:space="preserve">Eelnõu on </w:t>
      </w:r>
      <w:r w:rsidRPr="00C7624A">
        <w:rPr>
          <w:rFonts w:cs="Times New Roman"/>
          <w:szCs w:val="24"/>
        </w:rPr>
        <w:t xml:space="preserve">seotud </w:t>
      </w:r>
      <w:commentRangeEnd w:id="2"/>
      <w:r w:rsidR="00DD6BD7">
        <w:rPr>
          <w:rStyle w:val="Kommentaariviide"/>
        </w:rPr>
        <w:commentReference w:id="2"/>
      </w:r>
      <w:r w:rsidR="00091AA2">
        <w:rPr>
          <w:rFonts w:cs="Times New Roman"/>
          <w:szCs w:val="24"/>
        </w:rPr>
        <w:t xml:space="preserve">ühe </w:t>
      </w:r>
      <w:r w:rsidRPr="00C7624A">
        <w:rPr>
          <w:rFonts w:cs="Times New Roman"/>
          <w:szCs w:val="24"/>
        </w:rPr>
        <w:t>Vabariigi Valitsuse tegevusprogrammi</w:t>
      </w:r>
      <w:r>
        <w:rPr>
          <w:rFonts w:cs="Times New Roman"/>
          <w:szCs w:val="24"/>
        </w:rPr>
        <w:t>s</w:t>
      </w:r>
      <w:r w:rsidRPr="00C7624A">
        <w:rPr>
          <w:rFonts w:cs="Times New Roman"/>
          <w:szCs w:val="24"/>
        </w:rPr>
        <w:t xml:space="preserve"> 2023–2027</w:t>
      </w:r>
      <w:r w:rsidRPr="00C7624A">
        <w:rPr>
          <w:rStyle w:val="Allmrkuseviide"/>
          <w:rFonts w:cs="Times New Roman"/>
          <w:szCs w:val="24"/>
        </w:rPr>
        <w:footnoteReference w:id="2"/>
      </w:r>
      <w:r w:rsidRPr="00C7624A">
        <w:rPr>
          <w:rFonts w:cs="Times New Roman"/>
          <w:szCs w:val="24"/>
        </w:rPr>
        <w:t xml:space="preserve"> </w:t>
      </w:r>
      <w:r w:rsidRPr="00E40ACD">
        <w:rPr>
          <w:rFonts w:cs="Times New Roman"/>
          <w:szCs w:val="24"/>
        </w:rPr>
        <w:t>(</w:t>
      </w:r>
      <w:r>
        <w:rPr>
          <w:rFonts w:cs="Times New Roman"/>
          <w:szCs w:val="24"/>
        </w:rPr>
        <w:t xml:space="preserve">edaspidi ka </w:t>
      </w:r>
      <w:r w:rsidRPr="00E40ACD">
        <w:rPr>
          <w:rFonts w:cs="Times New Roman"/>
          <w:szCs w:val="24"/>
        </w:rPr>
        <w:t>VVTP)</w:t>
      </w:r>
      <w:r>
        <w:rPr>
          <w:rFonts w:cs="Times New Roman"/>
          <w:szCs w:val="24"/>
        </w:rPr>
        <w:t xml:space="preserve"> kajastatud valitsusliidu </w:t>
      </w:r>
      <w:r w:rsidRPr="00C7624A">
        <w:rPr>
          <w:rFonts w:cs="Times New Roman"/>
          <w:szCs w:val="24"/>
        </w:rPr>
        <w:t xml:space="preserve">aluspõhimõttega </w:t>
      </w:r>
      <w:r>
        <w:rPr>
          <w:rFonts w:cs="Times New Roman"/>
          <w:szCs w:val="24"/>
        </w:rPr>
        <w:t>(p </w:t>
      </w:r>
      <w:r w:rsidRPr="00C7624A">
        <w:rPr>
          <w:rFonts w:cs="Times New Roman"/>
          <w:szCs w:val="24"/>
        </w:rPr>
        <w:t>6.1.12</w:t>
      </w:r>
      <w:r>
        <w:rPr>
          <w:rFonts w:cs="Times New Roman"/>
          <w:szCs w:val="24"/>
        </w:rPr>
        <w:t>)</w:t>
      </w:r>
      <w:r w:rsidRPr="00C7624A">
        <w:rPr>
          <w:rFonts w:cs="Times New Roman"/>
          <w:szCs w:val="24"/>
        </w:rPr>
        <w:t xml:space="preserve">, millega on võetud </w:t>
      </w:r>
      <w:bookmarkStart w:id="3" w:name="_Hlk158163536"/>
      <w:r w:rsidRPr="00C7624A">
        <w:rPr>
          <w:rFonts w:cs="Times New Roman"/>
          <w:szCs w:val="24"/>
        </w:rPr>
        <w:t>eesmärgiks eelistada uute kaevanduste avamisele olemasolevate kaevanduste ära kasutamist</w:t>
      </w:r>
      <w:bookmarkEnd w:id="3"/>
      <w:r w:rsidRPr="00C7624A">
        <w:rPr>
          <w:rFonts w:cs="Times New Roman"/>
          <w:szCs w:val="24"/>
        </w:rPr>
        <w:t>.</w:t>
      </w:r>
    </w:p>
    <w:p w14:paraId="1F51FE00" w14:textId="77777777" w:rsidR="00B55386" w:rsidRPr="00B55386" w:rsidRDefault="00B55386" w:rsidP="00B55386">
      <w:pPr>
        <w:jc w:val="both"/>
        <w:rPr>
          <w:rFonts w:cs="Times New Roman"/>
          <w:szCs w:val="24"/>
        </w:rPr>
      </w:pPr>
    </w:p>
    <w:p w14:paraId="048F6016" w14:textId="1F30D3A6" w:rsidR="005D60DA" w:rsidRDefault="005D60DA" w:rsidP="330208FF">
      <w:pPr>
        <w:jc w:val="both"/>
        <w:rPr>
          <w:rFonts w:cs="Times New Roman"/>
        </w:rPr>
      </w:pPr>
      <w:r w:rsidRPr="330208FF">
        <w:rPr>
          <w:rFonts w:cs="Times New Roman"/>
        </w:rPr>
        <w:lastRenderedPageBreak/>
        <w:t>Eelnõukohase seadusega muudetakse maapõueseaduse redaktsiooni</w:t>
      </w:r>
      <w:r w:rsidR="00FA0647" w:rsidRPr="330208FF">
        <w:rPr>
          <w:rFonts w:cs="Times New Roman"/>
        </w:rPr>
        <w:t xml:space="preserve"> avaldamismärkega</w:t>
      </w:r>
      <w:r w:rsidRPr="330208FF">
        <w:rPr>
          <w:rFonts w:cs="Times New Roman"/>
        </w:rPr>
        <w:t xml:space="preserve"> </w:t>
      </w:r>
      <w:r w:rsidR="00BE6F9D">
        <w:rPr>
          <w:rFonts w:cs="Times New Roman"/>
        </w:rPr>
        <w:br/>
      </w:r>
      <w:r w:rsidR="00FA0647" w:rsidRPr="330208FF">
        <w:rPr>
          <w:rFonts w:cs="Times New Roman"/>
        </w:rPr>
        <w:t>RT I, 21.12.2023, 2</w:t>
      </w:r>
      <w:r w:rsidRPr="330208FF">
        <w:rPr>
          <w:rFonts w:cs="Times New Roman"/>
        </w:rPr>
        <w:t>.</w:t>
      </w:r>
    </w:p>
    <w:p w14:paraId="5CC8DACD" w14:textId="77777777" w:rsidR="00B55386" w:rsidRPr="0053561C" w:rsidRDefault="00B55386" w:rsidP="00B55386">
      <w:pPr>
        <w:jc w:val="both"/>
        <w:rPr>
          <w:rFonts w:cs="Times New Roman"/>
          <w:szCs w:val="24"/>
        </w:rPr>
      </w:pPr>
    </w:p>
    <w:p w14:paraId="5CCAE0D1" w14:textId="77777777" w:rsidR="005D60DA" w:rsidRPr="0053561C" w:rsidRDefault="005D60DA" w:rsidP="002C15DE">
      <w:pPr>
        <w:jc w:val="both"/>
        <w:rPr>
          <w:rFonts w:cs="Times New Roman"/>
          <w:szCs w:val="24"/>
        </w:rPr>
      </w:pPr>
      <w:bookmarkStart w:id="4" w:name="_Hlk95251322"/>
      <w:r w:rsidRPr="0053561C">
        <w:rPr>
          <w:rFonts w:cs="Times New Roman"/>
          <w:szCs w:val="24"/>
        </w:rPr>
        <w:t>Eelnõu seadusena vastuvõtmiseks on vajalik Riigikogu poolthäälte enamus.</w:t>
      </w:r>
      <w:bookmarkEnd w:id="4"/>
    </w:p>
    <w:p w14:paraId="6E1FA816" w14:textId="77777777" w:rsidR="005D60DA" w:rsidRPr="0053561C" w:rsidRDefault="005D60DA" w:rsidP="002C15DE">
      <w:pPr>
        <w:jc w:val="both"/>
        <w:rPr>
          <w:rFonts w:cs="Times New Roman"/>
          <w:szCs w:val="24"/>
        </w:rPr>
      </w:pPr>
    </w:p>
    <w:p w14:paraId="4F803EFD" w14:textId="77777777" w:rsidR="005D60DA" w:rsidRPr="0053561C" w:rsidRDefault="005D60DA" w:rsidP="00027B38">
      <w:pPr>
        <w:pStyle w:val="Vahedeta"/>
        <w:keepNext/>
        <w:keepLines/>
        <w:jc w:val="both"/>
        <w:rPr>
          <w:rFonts w:ascii="Times New Roman" w:hAnsi="Times New Roman" w:cs="Times New Roman"/>
          <w:b/>
          <w:bCs/>
          <w:sz w:val="24"/>
          <w:szCs w:val="24"/>
        </w:rPr>
      </w:pPr>
      <w:r w:rsidRPr="0053561C">
        <w:rPr>
          <w:rFonts w:ascii="Times New Roman" w:hAnsi="Times New Roman" w:cs="Times New Roman"/>
          <w:b/>
          <w:bCs/>
          <w:sz w:val="24"/>
          <w:szCs w:val="24"/>
        </w:rPr>
        <w:t>2. Seaduse eesmärk</w:t>
      </w:r>
    </w:p>
    <w:p w14:paraId="6D3C8A45" w14:textId="6D540A57" w:rsidR="00D14D79" w:rsidRPr="0053561C" w:rsidRDefault="000E05AA" w:rsidP="00027B38">
      <w:pPr>
        <w:pStyle w:val="Vahedeta"/>
        <w:keepNext/>
        <w:keepLines/>
        <w:jc w:val="both"/>
        <w:rPr>
          <w:rFonts w:ascii="Times New Roman" w:hAnsi="Times New Roman" w:cs="Times New Roman"/>
          <w:sz w:val="24"/>
          <w:szCs w:val="24"/>
        </w:rPr>
      </w:pPr>
      <w:r>
        <w:rPr>
          <w:rFonts w:ascii="Times New Roman" w:hAnsi="Times New Roman" w:cs="Times New Roman"/>
          <w:sz w:val="24"/>
          <w:szCs w:val="24"/>
        </w:rPr>
        <w:t xml:space="preserve"> </w:t>
      </w:r>
    </w:p>
    <w:p w14:paraId="7400D9EE" w14:textId="77777777" w:rsidR="00D87816" w:rsidRDefault="00D87816" w:rsidP="00D87816">
      <w:pPr>
        <w:keepNext/>
        <w:keepLines/>
        <w:jc w:val="both"/>
        <w:rPr>
          <w:rFonts w:eastAsia="Times New Roman" w:cs="Times New Roman"/>
          <w:color w:val="000000" w:themeColor="text1"/>
          <w:szCs w:val="24"/>
        </w:rPr>
      </w:pPr>
      <w:r w:rsidRPr="003117FB">
        <w:rPr>
          <w:rFonts w:cs="Times New Roman"/>
        </w:rPr>
        <w:t>Eelnõukohase seaduse koostamise ajaks</w:t>
      </w:r>
      <w:r>
        <w:rPr>
          <w:rFonts w:cs="Times New Roman"/>
        </w:rPr>
        <w:t xml:space="preserve"> </w:t>
      </w:r>
      <w:r w:rsidRPr="7FC00A7F">
        <w:rPr>
          <w:rFonts w:cs="Times New Roman"/>
        </w:rPr>
        <w:t>on muutunud Eesti riigi võetud pikaajalised eesmärgid ja kohustused kliimaneutraalsuse saavutamiseks aastaks 2050, mistõttu on vaja ajutiselt peatada põlevkivi kaevandamislubade menetlused, kuni on selgitatud välja põlevkivi kaevandamise ja kasutamise kliimamõju ning selle roll Eesti kliimaeesmärkide saavutamisel, samuti põlevkivi kasutamise vajadus ja võimalused eelviidatud kontekstis.</w:t>
      </w:r>
    </w:p>
    <w:p w14:paraId="71EF8028" w14:textId="77777777" w:rsidR="00DA406F" w:rsidRDefault="00DA406F" w:rsidP="00DA406F">
      <w:pPr>
        <w:jc w:val="both"/>
        <w:rPr>
          <w:rFonts w:eastAsia="Times New Roman" w:cs="Times New Roman"/>
          <w:color w:val="003087"/>
          <w:szCs w:val="24"/>
        </w:rPr>
      </w:pPr>
    </w:p>
    <w:p w14:paraId="0C1475D2" w14:textId="155C2938" w:rsidR="00DA406F" w:rsidRDefault="00DA406F" w:rsidP="00DA406F">
      <w:pPr>
        <w:jc w:val="both"/>
        <w:rPr>
          <w:rFonts w:eastAsia="Times New Roman" w:cs="Times New Roman"/>
        </w:rPr>
      </w:pPr>
      <w:r w:rsidRPr="3B28F6A3">
        <w:rPr>
          <w:rFonts w:eastAsia="Times New Roman" w:cs="Times New Roman"/>
        </w:rPr>
        <w:t>2015. aastal võtsid Pariisi kliimakonverentsil 195 riiki vastu globaalse, õiguslikult siduva kokkuleppe kliima soojenemise pidurdamiseks. Kokkulepe jõustus 2016. aasta</w:t>
      </w:r>
      <w:r>
        <w:rPr>
          <w:rFonts w:eastAsia="Times New Roman" w:cs="Times New Roman"/>
        </w:rPr>
        <w:t xml:space="preserve"> </w:t>
      </w:r>
      <w:r w:rsidRPr="3B28F6A3">
        <w:rPr>
          <w:rFonts w:eastAsia="Times New Roman" w:cs="Times New Roman"/>
        </w:rPr>
        <w:t>4.</w:t>
      </w:r>
      <w:r>
        <w:rPr>
          <w:rFonts w:eastAsia="Times New Roman" w:cs="Times New Roman"/>
        </w:rPr>
        <w:t xml:space="preserve"> </w:t>
      </w:r>
      <w:r w:rsidRPr="3B28F6A3">
        <w:rPr>
          <w:rFonts w:eastAsia="Times New Roman" w:cs="Times New Roman"/>
        </w:rPr>
        <w:t xml:space="preserve">novembril. Kokkuleppe põhieesmärgid on kliimamuutuste leevendamine ja heitkoguste vähendamine. Tegu on hetkel kehtiva suurima kliimamuutuste pidurdamiseks vastu võetud otsusega ning valitsused leppisid kokku: </w:t>
      </w:r>
    </w:p>
    <w:p w14:paraId="07F8B35D" w14:textId="77777777" w:rsidR="00DA406F" w:rsidRDefault="00DA406F" w:rsidP="00DA406F">
      <w:pPr>
        <w:pStyle w:val="Loendilik"/>
        <w:numPr>
          <w:ilvl w:val="0"/>
          <w:numId w:val="1"/>
        </w:numPr>
        <w:jc w:val="both"/>
        <w:rPr>
          <w:rFonts w:eastAsia="Times New Roman" w:cs="Times New Roman"/>
          <w:color w:val="000000" w:themeColor="text1"/>
        </w:rPr>
      </w:pPr>
      <w:r w:rsidRPr="3B28F6A3">
        <w:rPr>
          <w:rFonts w:eastAsia="Times New Roman" w:cs="Times New Roman"/>
          <w:color w:val="000000" w:themeColor="text1"/>
        </w:rPr>
        <w:t>pikaajalises eesmärgis hoida globaalne keskmine temperatuuri tõus tunduvalt alla 2°C (isegi 1.5°C) võrreldes tööstusrevolutsioonieelse ajaga;</w:t>
      </w:r>
    </w:p>
    <w:p w14:paraId="6B05A17E" w14:textId="77777777" w:rsidR="00DA406F" w:rsidRDefault="00DA406F" w:rsidP="00DA406F">
      <w:pPr>
        <w:pStyle w:val="Loendilik"/>
        <w:numPr>
          <w:ilvl w:val="0"/>
          <w:numId w:val="1"/>
        </w:numPr>
        <w:jc w:val="both"/>
        <w:rPr>
          <w:rFonts w:eastAsia="Times New Roman" w:cs="Times New Roman"/>
          <w:color w:val="000000" w:themeColor="text1"/>
        </w:rPr>
      </w:pPr>
      <w:r w:rsidRPr="3B28F6A3">
        <w:rPr>
          <w:rFonts w:eastAsia="Times New Roman" w:cs="Times New Roman"/>
          <w:color w:val="000000" w:themeColor="text1"/>
        </w:rPr>
        <w:t>vajaduses peatada ülemaailmne heitkoguste kasv võimalikult kiiresti, tunnistades, et see võtab kauem aega arengumaadel;</w:t>
      </w:r>
    </w:p>
    <w:p w14:paraId="52114D24" w14:textId="10A020B9" w:rsidR="00DA406F" w:rsidRDefault="00DA406F" w:rsidP="00DA406F">
      <w:pPr>
        <w:pStyle w:val="Loendilik"/>
        <w:numPr>
          <w:ilvl w:val="0"/>
          <w:numId w:val="1"/>
        </w:numPr>
        <w:jc w:val="both"/>
        <w:rPr>
          <w:rFonts w:eastAsia="Times New Roman" w:cs="Times New Roman"/>
          <w:color w:val="000000" w:themeColor="text1"/>
        </w:rPr>
      </w:pPr>
      <w:r w:rsidRPr="3B28F6A3">
        <w:rPr>
          <w:rFonts w:eastAsia="Times New Roman" w:cs="Times New Roman"/>
          <w:color w:val="000000" w:themeColor="text1"/>
        </w:rPr>
        <w:t>vajaduses heitkoguste haripunktini jõudmise järel vähendada järsult heitkoguseid</w:t>
      </w:r>
      <w:r w:rsidR="002C4CAF">
        <w:rPr>
          <w:rFonts w:eastAsia="Times New Roman" w:cs="Times New Roman"/>
          <w:color w:val="000000" w:themeColor="text1"/>
        </w:rPr>
        <w:t>,</w:t>
      </w:r>
      <w:r w:rsidRPr="3B28F6A3">
        <w:rPr>
          <w:rFonts w:eastAsia="Times New Roman" w:cs="Times New Roman"/>
          <w:color w:val="000000" w:themeColor="text1"/>
        </w:rPr>
        <w:t xml:space="preserve"> tuginedes parimale olemasolevale teadusinfole.</w:t>
      </w:r>
    </w:p>
    <w:p w14:paraId="7CC94D58" w14:textId="77777777" w:rsidR="00DA406F" w:rsidRDefault="00DA406F" w:rsidP="00DA406F">
      <w:pPr>
        <w:pStyle w:val="Loendilik"/>
        <w:jc w:val="both"/>
        <w:rPr>
          <w:rFonts w:eastAsia="Times New Roman" w:cs="Times New Roman"/>
          <w:color w:val="000000" w:themeColor="text1"/>
        </w:rPr>
      </w:pPr>
    </w:p>
    <w:p w14:paraId="51A91F0E" w14:textId="238AFB23" w:rsidR="00DA406F" w:rsidRDefault="00DA406F" w:rsidP="00DA406F">
      <w:pPr>
        <w:jc w:val="both"/>
        <w:rPr>
          <w:rFonts w:eastAsia="Times New Roman" w:cs="Times New Roman"/>
          <w:color w:val="000000" w:themeColor="text1"/>
          <w:szCs w:val="24"/>
        </w:rPr>
      </w:pPr>
      <w:r w:rsidRPr="7FC00A7F">
        <w:rPr>
          <w:rFonts w:eastAsia="Times New Roman" w:cs="Times New Roman"/>
          <w:color w:val="000000" w:themeColor="text1"/>
          <w:szCs w:val="24"/>
        </w:rPr>
        <w:t xml:space="preserve">Pariisi konverentsi eel ja konverentsi ajal esitasid riigid pikaajalised riiklikud kliima tegevuskavad, millega vähendada heitkoguste hulka. Need tegevuskavad ei ole siiski piisavad, et hoida temperatuuri tõusu alla 2°C, kuid Pariisi kokkulepe näeb ette tegevusraamistiku kokkuleppe eesmärkide saavutamiseks. Eesti ratifitseeris Pariisi kokkuleppe 2016. aastal </w:t>
      </w:r>
      <w:hyperlink r:id="rId17" w:history="1">
        <w:r w:rsidRPr="7FC00A7F">
          <w:rPr>
            <w:rStyle w:val="Hperlink"/>
            <w:rFonts w:eastAsia="Times New Roman" w:cs="Times New Roman"/>
            <w:szCs w:val="24"/>
          </w:rPr>
          <w:t>Pariisi kokkuleppe ratifitseerimise seadus</w:t>
        </w:r>
        <w:r w:rsidR="003612ED">
          <w:rPr>
            <w:rStyle w:val="Hperlink"/>
            <w:rFonts w:eastAsia="Times New Roman" w:cs="Times New Roman"/>
            <w:szCs w:val="24"/>
          </w:rPr>
          <w:t>ega</w:t>
        </w:r>
      </w:hyperlink>
      <w:r w:rsidR="003612ED">
        <w:rPr>
          <w:rStyle w:val="Allmrkuseviide"/>
          <w:rFonts w:eastAsia="Times New Roman" w:cs="Times New Roman"/>
          <w:color w:val="0563C1" w:themeColor="hyperlink"/>
          <w:szCs w:val="24"/>
          <w:u w:val="single"/>
        </w:rPr>
        <w:footnoteReference w:id="3"/>
      </w:r>
      <w:r w:rsidRPr="7FC00A7F">
        <w:rPr>
          <w:rFonts w:eastAsia="Times New Roman" w:cs="Times New Roman"/>
          <w:color w:val="000000" w:themeColor="text1"/>
          <w:szCs w:val="24"/>
        </w:rPr>
        <w:t>.  Pariisi kokkuleppe elluviimiseks on Euroopa Liidu liikmesriigid kokku leppinud mitmed õiguslikult siduvad poliitikad ja meetmed, kuidas Euroopa Liidus kasvuhoonegaaside heitkoguseid vähendada.</w:t>
      </w:r>
    </w:p>
    <w:p w14:paraId="6019401D" w14:textId="77777777" w:rsidR="00DA406F" w:rsidRDefault="00DA406F" w:rsidP="00DA406F">
      <w:pPr>
        <w:jc w:val="both"/>
        <w:rPr>
          <w:rFonts w:cs="Times New Roman"/>
        </w:rPr>
      </w:pPr>
    </w:p>
    <w:p w14:paraId="43BD852E" w14:textId="77777777" w:rsidR="00DA406F" w:rsidRDefault="00DA406F" w:rsidP="00DA406F">
      <w:pPr>
        <w:jc w:val="both"/>
        <w:rPr>
          <w:rFonts w:cs="Times New Roman"/>
        </w:rPr>
      </w:pPr>
      <w:r w:rsidRPr="6C806D42">
        <w:rPr>
          <w:rFonts w:cs="Times New Roman"/>
        </w:rPr>
        <w:t xml:space="preserve">2021. aasta suvel võtsid Euroopa Parlament ja Euroopa Liidu </w:t>
      </w:r>
      <w:r>
        <w:rPr>
          <w:rFonts w:cs="Times New Roman"/>
        </w:rPr>
        <w:t>N</w:t>
      </w:r>
      <w:r w:rsidRPr="6C806D42">
        <w:rPr>
          <w:rFonts w:cs="Times New Roman"/>
        </w:rPr>
        <w:t xml:space="preserve">õukogu vastu Euroopa kliimamääruse (Euroopa Parlamendi ja </w:t>
      </w:r>
      <w:r>
        <w:rPr>
          <w:rFonts w:cs="Times New Roman"/>
        </w:rPr>
        <w:t>n</w:t>
      </w:r>
      <w:r w:rsidRPr="6C806D42">
        <w:rPr>
          <w:rFonts w:cs="Times New Roman"/>
        </w:rPr>
        <w:t xml:space="preserve">õukogu määrus (EL) 2021/1119), mis sätestab õiguslikult siduvad eesmärgid, et vähendada ELi kasvuhoonegaaside netoheidet 2030. aastaks 1990. aastaga võrreldes vähemalt 55% ja saavutada kliimaneutraalsus ehk tasakaalustada kasvuhoonegaaside heide ja sidumine hiljemalt 2050. aastaks. 2021. aasta 14. juulil avaldas Euroopa Komisjon ka uue kliima- ja energiaalase </w:t>
      </w:r>
      <w:r w:rsidRPr="003846C5">
        <w:rPr>
          <w:rFonts w:cs="Times New Roman"/>
        </w:rPr>
        <w:t>seadusandl</w:t>
      </w:r>
      <w:r w:rsidRPr="002B3062">
        <w:rPr>
          <w:rFonts w:cs="Times New Roman"/>
        </w:rPr>
        <w:t>iku</w:t>
      </w:r>
      <w:r w:rsidRPr="003846C5">
        <w:rPr>
          <w:rFonts w:cs="Times New Roman"/>
        </w:rPr>
        <w:t xml:space="preserve"> paketi</w:t>
      </w:r>
      <w:r w:rsidRPr="6C806D42">
        <w:rPr>
          <w:rFonts w:cs="Times New Roman"/>
        </w:rPr>
        <w:t xml:space="preserve"> „Eesmärk 55“</w:t>
      </w:r>
      <w:r>
        <w:rPr>
          <w:rStyle w:val="Allmrkuseviide"/>
          <w:rFonts w:cs="Times New Roman"/>
        </w:rPr>
        <w:footnoteReference w:id="4"/>
      </w:r>
      <w:r w:rsidRPr="6C806D42">
        <w:rPr>
          <w:rFonts w:cs="Times New Roman"/>
        </w:rPr>
        <w:t xml:space="preserve">, et saavutada ELi 2030. aasta kliimaeesmärk. </w:t>
      </w:r>
      <w:r>
        <w:rPr>
          <w:rFonts w:cs="Times New Roman"/>
        </w:rPr>
        <w:t>Kliimapaketiga esitatud valdkondlike kliimapoliitika õigusaktide muudatused jõustusid 2023. aasta alguses.</w:t>
      </w:r>
    </w:p>
    <w:p w14:paraId="58AB1E16" w14:textId="77777777" w:rsidR="00DA406F" w:rsidRDefault="00DA406F" w:rsidP="00DA406F">
      <w:pPr>
        <w:jc w:val="both"/>
        <w:rPr>
          <w:rFonts w:cs="Times New Roman"/>
        </w:rPr>
      </w:pPr>
    </w:p>
    <w:p w14:paraId="79E0C96C" w14:textId="7C53BD3C" w:rsidR="00B46180" w:rsidRDefault="00DA406F" w:rsidP="002C15DE">
      <w:pPr>
        <w:jc w:val="both"/>
        <w:rPr>
          <w:rFonts w:cs="Times New Roman"/>
        </w:rPr>
      </w:pPr>
      <w:r w:rsidRPr="6C806D42">
        <w:rPr>
          <w:rFonts w:cs="Times New Roman"/>
        </w:rPr>
        <w:t>Eesti kliimaeesmärgid on kokku lepitud pikaajalises arengustrateegias „Eesti 2035“</w:t>
      </w:r>
      <w:r>
        <w:rPr>
          <w:rStyle w:val="Allmrkuseviide"/>
          <w:rFonts w:cs="Times New Roman"/>
        </w:rPr>
        <w:footnoteReference w:id="5"/>
      </w:r>
      <w:r>
        <w:rPr>
          <w:rFonts w:cs="Times New Roman"/>
        </w:rPr>
        <w:t xml:space="preserve"> ning</w:t>
      </w:r>
      <w:r w:rsidRPr="6C806D42">
        <w:rPr>
          <w:rFonts w:cs="Times New Roman"/>
        </w:rPr>
        <w:t xml:space="preserve"> </w:t>
      </w:r>
      <w:r>
        <w:rPr>
          <w:rFonts w:cs="Times New Roman"/>
        </w:rPr>
        <w:t>„</w:t>
      </w:r>
      <w:r w:rsidR="00651301" w:rsidRPr="6C806D42">
        <w:rPr>
          <w:rFonts w:cs="Times New Roman"/>
        </w:rPr>
        <w:t>Kliimapoliitika põhialustes aastani 2050</w:t>
      </w:r>
      <w:r>
        <w:rPr>
          <w:rFonts w:cs="Times New Roman"/>
        </w:rPr>
        <w:t>“</w:t>
      </w:r>
      <w:r>
        <w:rPr>
          <w:rStyle w:val="Allmrkuseviide"/>
          <w:rFonts w:cs="Times New Roman"/>
        </w:rPr>
        <w:footnoteReference w:id="6"/>
      </w:r>
      <w:r>
        <w:rPr>
          <w:rFonts w:cs="Times New Roman"/>
        </w:rPr>
        <w:t xml:space="preserve">. </w:t>
      </w:r>
      <w:r w:rsidRPr="00C543F4">
        <w:rPr>
          <w:rFonts w:cs="Times New Roman"/>
        </w:rPr>
        <w:t>Strateegia</w:t>
      </w:r>
      <w:r>
        <w:rPr>
          <w:rFonts w:cs="Times New Roman"/>
        </w:rPr>
        <w:t xml:space="preserve"> „Eesti 2035“</w:t>
      </w:r>
      <w:r w:rsidR="00292C41">
        <w:rPr>
          <w:rFonts w:cs="Times New Roman"/>
        </w:rPr>
        <w:t xml:space="preserve"> Vabariigi Valitsuse tegevuskavas (</w:t>
      </w:r>
      <w:r w:rsidR="00292C41" w:rsidRPr="00292C41">
        <w:rPr>
          <w:rFonts w:cs="Times New Roman"/>
        </w:rPr>
        <w:t>11. mai 2023)</w:t>
      </w:r>
      <w:r w:rsidR="00292C41">
        <w:rPr>
          <w:rFonts w:cs="Times New Roman"/>
        </w:rPr>
        <w:t xml:space="preserve"> </w:t>
      </w:r>
      <w:r>
        <w:rPr>
          <w:rFonts w:cs="Times New Roman"/>
        </w:rPr>
        <w:t>on seatud sihiks, et aastaks 2035</w:t>
      </w:r>
      <w:r w:rsidRPr="00C543F4">
        <w:rPr>
          <w:rFonts w:cs="Times New Roman"/>
        </w:rPr>
        <w:t xml:space="preserve"> peab Eesti</w:t>
      </w:r>
      <w:r>
        <w:rPr>
          <w:rFonts w:cs="Times New Roman"/>
        </w:rPr>
        <w:t xml:space="preserve"> kasvuhoonegaaside (edaspidi</w:t>
      </w:r>
      <w:r w:rsidRPr="00C543F4">
        <w:rPr>
          <w:rFonts w:cs="Times New Roman"/>
        </w:rPr>
        <w:t xml:space="preserve"> </w:t>
      </w:r>
      <w:r>
        <w:rPr>
          <w:rFonts w:cs="Times New Roman"/>
        </w:rPr>
        <w:t xml:space="preserve">ka </w:t>
      </w:r>
      <w:r w:rsidRPr="00C543F4">
        <w:rPr>
          <w:rFonts w:cs="Times New Roman"/>
        </w:rPr>
        <w:t>KHG</w:t>
      </w:r>
      <w:r>
        <w:rPr>
          <w:rFonts w:cs="Times New Roman"/>
        </w:rPr>
        <w:t>)</w:t>
      </w:r>
      <w:r w:rsidRPr="00C543F4">
        <w:rPr>
          <w:rFonts w:cs="Times New Roman"/>
        </w:rPr>
        <w:t xml:space="preserve"> koguheide vähenema (st heitkoguse arvutamisel arvestatakse ka süsiniku sidumist) 8 miljoni tonni</w:t>
      </w:r>
      <w:r>
        <w:rPr>
          <w:rFonts w:cs="Times New Roman"/>
        </w:rPr>
        <w:t xml:space="preserve"> </w:t>
      </w:r>
      <w:r w:rsidRPr="00C543F4">
        <w:rPr>
          <w:rFonts w:cs="Times New Roman"/>
        </w:rPr>
        <w:t>CO</w:t>
      </w:r>
      <w:r w:rsidRPr="00C543F4">
        <w:rPr>
          <w:rFonts w:cs="Times New Roman"/>
          <w:vertAlign w:val="subscript"/>
        </w:rPr>
        <w:t>2</w:t>
      </w:r>
      <w:r w:rsidRPr="00C543F4">
        <w:rPr>
          <w:rFonts w:cs="Times New Roman"/>
        </w:rPr>
        <w:t xml:space="preserve"> ekvivalendini</w:t>
      </w:r>
      <w:r w:rsidRPr="00C543F4">
        <w:rPr>
          <w:rFonts w:cs="Times New Roman"/>
          <w:vertAlign w:val="superscript"/>
        </w:rPr>
        <w:footnoteReference w:id="7"/>
      </w:r>
      <w:r w:rsidRPr="00C543F4">
        <w:rPr>
          <w:rFonts w:cs="Times New Roman"/>
        </w:rPr>
        <w:t xml:space="preserve"> ning 2050. aastaks peab Eesti saavutama kliimaneutraalsuse, s</w:t>
      </w:r>
      <w:r>
        <w:rPr>
          <w:rFonts w:cs="Times New Roman"/>
        </w:rPr>
        <w:t>ee tähendab, e</w:t>
      </w:r>
      <w:r w:rsidRPr="00C543F4">
        <w:rPr>
          <w:rFonts w:cs="Times New Roman"/>
        </w:rPr>
        <w:t xml:space="preserve">t heide ei tohi ületada sidumist. </w:t>
      </w:r>
      <w:r>
        <w:rPr>
          <w:rFonts w:cs="Times New Roman"/>
        </w:rPr>
        <w:t xml:space="preserve">Kliimaneutraalsuse </w:t>
      </w:r>
      <w:r>
        <w:rPr>
          <w:rFonts w:cs="Times New Roman"/>
        </w:rPr>
        <w:lastRenderedPageBreak/>
        <w:t>saavutamine sajandi keskpaigaks on sõnastatud ka kliimapoliitika põhialustes.</w:t>
      </w:r>
      <w:r w:rsidR="00651301">
        <w:rPr>
          <w:rFonts w:cs="Times New Roman"/>
        </w:rPr>
        <w:t xml:space="preserve"> </w:t>
      </w:r>
      <w:r w:rsidR="00B46180" w:rsidRPr="00302CE7">
        <w:rPr>
          <w:rFonts w:eastAsia="Times New Roman"/>
        </w:rPr>
        <w:t>„Eesti 2035“ ja selle tegevuskava</w:t>
      </w:r>
      <w:r w:rsidR="00B46180">
        <w:rPr>
          <w:rFonts w:eastAsia="Times New Roman"/>
        </w:rPr>
        <w:t xml:space="preserve"> kohaselt peab Eesti olema aastaks 2050 kliimaneutraalse majandusega riik ja energiajulgeolek tuleb selleks ajaks tagada kliimaneutraalse energiatootmisega.</w:t>
      </w:r>
      <w:r w:rsidR="00B46180" w:rsidRPr="006F1C8C">
        <w:t xml:space="preserve"> Riigikogu</w:t>
      </w:r>
      <w:r w:rsidR="00B46180">
        <w:t xml:space="preserve"> kiitis seejuures</w:t>
      </w:r>
      <w:r w:rsidR="00B46180" w:rsidRPr="006F1C8C">
        <w:t xml:space="preserve"> 8. veebruaril 2022. aastal heaks „</w:t>
      </w:r>
      <w:r w:rsidR="00651301" w:rsidRPr="6C806D42">
        <w:rPr>
          <w:rFonts w:cs="Times New Roman"/>
        </w:rPr>
        <w:t>Kliimapoliitika põhialus</w:t>
      </w:r>
      <w:r w:rsidR="00651301">
        <w:rPr>
          <w:rFonts w:cs="Times New Roman"/>
        </w:rPr>
        <w:t>ed</w:t>
      </w:r>
      <w:r w:rsidR="00651301" w:rsidRPr="6C806D42">
        <w:rPr>
          <w:rFonts w:cs="Times New Roman"/>
        </w:rPr>
        <w:t xml:space="preserve"> aastani 2050</w:t>
      </w:r>
      <w:r w:rsidR="00B46180" w:rsidRPr="006F1C8C">
        <w:t xml:space="preserve">“ uuendamise </w:t>
      </w:r>
      <w:r w:rsidR="00B46180" w:rsidRPr="006F1C8C">
        <w:rPr>
          <w:rFonts w:eastAsia="Times New Roman"/>
        </w:rPr>
        <w:t xml:space="preserve">vastavalt strateegiale </w:t>
      </w:r>
      <w:r w:rsidR="00B46180">
        <w:rPr>
          <w:rFonts w:eastAsia="Times New Roman"/>
        </w:rPr>
        <w:t>„</w:t>
      </w:r>
      <w:r w:rsidR="00B46180" w:rsidRPr="006F1C8C">
        <w:rPr>
          <w:rFonts w:eastAsia="Times New Roman"/>
        </w:rPr>
        <w:t>Eesti 2035</w:t>
      </w:r>
      <w:r w:rsidR="00B46180">
        <w:rPr>
          <w:rFonts w:eastAsia="Times New Roman"/>
        </w:rPr>
        <w:t>“.</w:t>
      </w:r>
    </w:p>
    <w:p w14:paraId="3F9C2514" w14:textId="77777777" w:rsidR="00B46180" w:rsidRDefault="00B46180" w:rsidP="002C15DE">
      <w:pPr>
        <w:jc w:val="both"/>
        <w:rPr>
          <w:rFonts w:cs="Times New Roman"/>
        </w:rPr>
      </w:pPr>
    </w:p>
    <w:p w14:paraId="64473905" w14:textId="06D8E19E" w:rsidR="00B46180" w:rsidRDefault="00B46180" w:rsidP="002C15DE">
      <w:pPr>
        <w:jc w:val="both"/>
        <w:rPr>
          <w:rFonts w:eastAsia="Times New Roman" w:cs="Times New Roman"/>
        </w:rPr>
      </w:pPr>
      <w:r w:rsidRPr="16216299">
        <w:rPr>
          <w:rFonts w:eastAsia="Times New Roman" w:cs="Times New Roman"/>
        </w:rPr>
        <w:t>Energeetika sektoris põlevkivist elektri ja õli</w:t>
      </w:r>
      <w:r>
        <w:rPr>
          <w:rFonts w:eastAsia="Times New Roman" w:cs="Times New Roman"/>
        </w:rPr>
        <w:t xml:space="preserve"> </w:t>
      </w:r>
      <w:r w:rsidRPr="16216299">
        <w:rPr>
          <w:rFonts w:eastAsia="Times New Roman" w:cs="Times New Roman"/>
        </w:rPr>
        <w:t xml:space="preserve">tootmisel on oluline </w:t>
      </w:r>
      <w:r>
        <w:rPr>
          <w:rFonts w:eastAsia="Times New Roman" w:cs="Times New Roman"/>
        </w:rPr>
        <w:t xml:space="preserve">mõju </w:t>
      </w:r>
      <w:r w:rsidRPr="16216299">
        <w:rPr>
          <w:rFonts w:eastAsia="Times New Roman" w:cs="Times New Roman"/>
        </w:rPr>
        <w:t>kliimaneutraalsuse saavutamisel</w:t>
      </w:r>
      <w:r w:rsidR="00A47FF8">
        <w:rPr>
          <w:rFonts w:eastAsia="Times New Roman" w:cs="Times New Roman"/>
        </w:rPr>
        <w:t>e</w:t>
      </w:r>
      <w:r w:rsidRPr="16216299">
        <w:rPr>
          <w:rFonts w:eastAsia="Times New Roman" w:cs="Times New Roman"/>
        </w:rPr>
        <w:t xml:space="preserve"> aastaks 2050. Täna</w:t>
      </w:r>
      <w:r>
        <w:rPr>
          <w:rFonts w:eastAsia="Times New Roman" w:cs="Times New Roman"/>
        </w:rPr>
        <w:t xml:space="preserve">seks on </w:t>
      </w:r>
      <w:r w:rsidRPr="16216299">
        <w:rPr>
          <w:rFonts w:eastAsia="Times New Roman" w:cs="Times New Roman"/>
        </w:rPr>
        <w:t>energeetika</w:t>
      </w:r>
      <w:r w:rsidR="006B5200">
        <w:rPr>
          <w:rFonts w:eastAsia="Times New Roman" w:cs="Times New Roman"/>
        </w:rPr>
        <w:t xml:space="preserve"> </w:t>
      </w:r>
      <w:r w:rsidRPr="16216299">
        <w:rPr>
          <w:rFonts w:eastAsia="Times New Roman" w:cs="Times New Roman"/>
        </w:rPr>
        <w:t xml:space="preserve">eesmärgid suunatud valdavalt energiaallikate </w:t>
      </w:r>
      <w:r w:rsidRPr="00A3771D">
        <w:rPr>
          <w:rFonts w:eastAsia="Times New Roman" w:cs="Times New Roman"/>
        </w:rPr>
        <w:t>mitmekesistamisele ja taastuvenergia kasutuselevõtmisele.</w:t>
      </w:r>
      <w:r w:rsidRPr="00A3771D">
        <w:t xml:space="preserve"> </w:t>
      </w:r>
      <w:r w:rsidR="006B5200" w:rsidRPr="006B5200">
        <w:t>Eestil on E</w:t>
      </w:r>
      <w:r w:rsidR="0053527E">
        <w:t>uroopa</w:t>
      </w:r>
      <w:r w:rsidR="00BE6F9D">
        <w:t> </w:t>
      </w:r>
      <w:r w:rsidR="006B5200" w:rsidRPr="006B5200">
        <w:t>L</w:t>
      </w:r>
      <w:r w:rsidR="0053527E">
        <w:t>iidu</w:t>
      </w:r>
      <w:r w:rsidR="006B5200" w:rsidRPr="006B5200">
        <w:t xml:space="preserve"> taastuvenergia direktiivist</w:t>
      </w:r>
      <w:r w:rsidR="006B5200">
        <w:rPr>
          <w:rStyle w:val="Allmrkuseviide"/>
        </w:rPr>
        <w:footnoteReference w:id="8"/>
      </w:r>
      <w:r w:rsidR="006B5200" w:rsidRPr="006B5200">
        <w:t xml:space="preserve"> tulenevalt kohustus, mille oleme üle võtnud ka Eesti energia-</w:t>
      </w:r>
      <w:r w:rsidR="006B5200">
        <w:t xml:space="preserve"> </w:t>
      </w:r>
      <w:r w:rsidR="006B5200" w:rsidRPr="006B5200">
        <w:t>ja kliimakavasse</w:t>
      </w:r>
      <w:r w:rsidR="006B5200">
        <w:t>, et t</w:t>
      </w:r>
      <w:r w:rsidR="006B5200" w:rsidRPr="006B5200">
        <w:t>aastuvenergia osakaal energia summaarsest lõpptarbimisest peab aastal 2030 olema vähemalt 42%</w:t>
      </w:r>
      <w:r w:rsidR="006B5200">
        <w:t>. Samuti on e</w:t>
      </w:r>
      <w:r w:rsidRPr="00A3771D">
        <w:rPr>
          <w:rFonts w:eastAsia="Times New Roman" w:cs="Times New Roman"/>
        </w:rPr>
        <w:t>nergiamajanduse korralduse seaduse § 32</w:t>
      </w:r>
      <w:r w:rsidRPr="00A3771D">
        <w:rPr>
          <w:rFonts w:eastAsia="Times New Roman" w:cs="Times New Roman"/>
          <w:vertAlign w:val="superscript"/>
        </w:rPr>
        <w:t>1</w:t>
      </w:r>
      <w:r w:rsidRPr="00A3771D">
        <w:rPr>
          <w:rFonts w:eastAsia="Times New Roman" w:cs="Times New Roman"/>
        </w:rPr>
        <w:t xml:space="preserve"> lõike 1 kohaselt riiklik taastuvenergia eesmärk</w:t>
      </w:r>
      <w:r w:rsidR="00A3771D" w:rsidRPr="00A3771D">
        <w:rPr>
          <w:rFonts w:eastAsia="Times New Roman" w:cs="Times New Roman"/>
        </w:rPr>
        <w:t>, et</w:t>
      </w:r>
      <w:r w:rsidRPr="00A3771D">
        <w:rPr>
          <w:rFonts w:eastAsia="Times New Roman" w:cs="Times New Roman"/>
        </w:rPr>
        <w:t xml:space="preserve"> aastaks 2030 riigisisesest energia summaarsest lõpptarbimisest</w:t>
      </w:r>
      <w:r w:rsidR="00245535" w:rsidRPr="00A3771D">
        <w:rPr>
          <w:rFonts w:eastAsia="Times New Roman" w:cs="Times New Roman"/>
        </w:rPr>
        <w:t xml:space="preserve"> vähemalt 65</w:t>
      </w:r>
      <w:r w:rsidR="00A3771D">
        <w:rPr>
          <w:rFonts w:eastAsia="Times New Roman" w:cs="Times New Roman"/>
        </w:rPr>
        <w:t>%</w:t>
      </w:r>
      <w:r w:rsidR="00245535" w:rsidRPr="00A3771D">
        <w:rPr>
          <w:rFonts w:eastAsia="Times New Roman" w:cs="Times New Roman"/>
        </w:rPr>
        <w:t xml:space="preserve"> </w:t>
      </w:r>
      <w:r w:rsidR="00A3771D" w:rsidRPr="00A3771D">
        <w:rPr>
          <w:rFonts w:eastAsia="Times New Roman" w:cs="Times New Roman"/>
        </w:rPr>
        <w:t>moodustab</w:t>
      </w:r>
      <w:r w:rsidR="00245535" w:rsidRPr="00A3771D">
        <w:rPr>
          <w:rFonts w:eastAsia="Times New Roman" w:cs="Times New Roman"/>
        </w:rPr>
        <w:t xml:space="preserve"> taastuvenergia</w:t>
      </w:r>
      <w:r w:rsidRPr="00A3771D">
        <w:rPr>
          <w:rFonts w:eastAsia="Times New Roman" w:cs="Times New Roman"/>
        </w:rPr>
        <w:t>. Elektrienergia</w:t>
      </w:r>
      <w:r w:rsidRPr="008F5C7F">
        <w:rPr>
          <w:rFonts w:eastAsia="Times New Roman" w:cs="Times New Roman"/>
        </w:rPr>
        <w:t xml:space="preserve"> summaarsest lõpptarbimisest </w:t>
      </w:r>
      <w:r>
        <w:rPr>
          <w:rFonts w:eastAsia="Times New Roman" w:cs="Times New Roman"/>
        </w:rPr>
        <w:t xml:space="preserve">peab </w:t>
      </w:r>
      <w:r w:rsidRPr="008F5C7F">
        <w:rPr>
          <w:rFonts w:eastAsia="Times New Roman" w:cs="Times New Roman"/>
        </w:rPr>
        <w:t xml:space="preserve">taastuvenergia </w:t>
      </w:r>
      <w:r w:rsidRPr="00DF2149">
        <w:rPr>
          <w:rFonts w:eastAsia="Times New Roman" w:cs="Times New Roman"/>
        </w:rPr>
        <w:t>moodusta</w:t>
      </w:r>
      <w:r>
        <w:rPr>
          <w:rFonts w:eastAsia="Times New Roman" w:cs="Times New Roman"/>
        </w:rPr>
        <w:t>ma</w:t>
      </w:r>
      <w:r w:rsidRPr="00DF2149">
        <w:rPr>
          <w:rFonts w:eastAsia="Times New Roman" w:cs="Times New Roman"/>
        </w:rPr>
        <w:t xml:space="preserve"> </w:t>
      </w:r>
      <w:r w:rsidRPr="008F5C7F">
        <w:rPr>
          <w:rFonts w:eastAsia="Times New Roman" w:cs="Times New Roman"/>
        </w:rPr>
        <w:t>vähemalt 100</w:t>
      </w:r>
      <w:r w:rsidR="00A3771D">
        <w:rPr>
          <w:rFonts w:eastAsia="Times New Roman" w:cs="Times New Roman"/>
        </w:rPr>
        <w:t xml:space="preserve">% </w:t>
      </w:r>
      <w:r w:rsidRPr="008F5C7F">
        <w:rPr>
          <w:rFonts w:eastAsia="Times New Roman" w:cs="Times New Roman"/>
        </w:rPr>
        <w:t>ja soojuse summaarsest lõpptarbimisest vähemalt 63</w:t>
      </w:r>
      <w:r w:rsidR="002B3062">
        <w:rPr>
          <w:rFonts w:eastAsia="Times New Roman" w:cs="Times New Roman"/>
        </w:rPr>
        <w:t>%</w:t>
      </w:r>
      <w:r>
        <w:rPr>
          <w:rFonts w:eastAsia="Times New Roman" w:cs="Times New Roman"/>
        </w:rPr>
        <w:t>.</w:t>
      </w:r>
      <w:r w:rsidRPr="16216299">
        <w:rPr>
          <w:rFonts w:eastAsia="Times New Roman" w:cs="Times New Roman"/>
        </w:rPr>
        <w:t xml:space="preserve"> Seetõttu on tulevikus suund järk-järgult vähendada energeetikas kasutatava põlevkivi kaevandamist ja põlevkivi sel otstarbel kasutamist.</w:t>
      </w:r>
      <w:r w:rsidR="00005C5D">
        <w:rPr>
          <w:rFonts w:eastAsia="Times New Roman" w:cs="Times New Roman"/>
        </w:rPr>
        <w:t xml:space="preserve"> </w:t>
      </w:r>
      <w:r w:rsidRPr="16216299">
        <w:rPr>
          <w:rFonts w:eastAsia="Times New Roman" w:cs="Times New Roman"/>
        </w:rPr>
        <w:t xml:space="preserve">Energeetika tulevikuvaade on otseselt seotud kliimaeesmärkide ja nende rakendamise meetmetega, mistõttu mõjutavad need edaspidi ka põlevkivi kaevandamist ning vastavat regulatsiooni. </w:t>
      </w:r>
      <w:r w:rsidR="00D93484">
        <w:rPr>
          <w:rStyle w:val="ui-provider"/>
        </w:rPr>
        <w:t>Kuna põlevkivi kaevandamine on seotud ka elektrienergia tootmisega, siis põlevkivilubade piiramine aitab kaasa ka taastuvenergia eesmärgile, mis toetab kliimaeesmärke.</w:t>
      </w:r>
      <w:r w:rsidR="00D93484" w:rsidRPr="008F5C7F">
        <w:rPr>
          <w:rFonts w:eastAsia="Times New Roman" w:cs="Times New Roman"/>
        </w:rPr>
        <w:t xml:space="preserve"> </w:t>
      </w:r>
      <w:r w:rsidRPr="008F5C7F">
        <w:rPr>
          <w:rFonts w:eastAsia="Times New Roman" w:cs="Times New Roman"/>
        </w:rPr>
        <w:t>Samas peab arvestama, et kuni pole olemas põlevkivile alternatiivseid kliima- ja keskkonnasõbralikke juhitavaid tootmisvõimsusi (s</w:t>
      </w:r>
      <w:r w:rsidR="002B3A2E">
        <w:rPr>
          <w:rFonts w:eastAsia="Times New Roman" w:cs="Times New Roman"/>
        </w:rPr>
        <w:t>ealhulgas</w:t>
      </w:r>
      <w:r w:rsidRPr="008F5C7F">
        <w:rPr>
          <w:rFonts w:eastAsia="Times New Roman" w:cs="Times New Roman"/>
        </w:rPr>
        <w:t xml:space="preserve"> vajalikus mahus salvestust)</w:t>
      </w:r>
      <w:r>
        <w:rPr>
          <w:rFonts w:eastAsia="Times New Roman" w:cs="Times New Roman"/>
        </w:rPr>
        <w:t>,</w:t>
      </w:r>
      <w:r w:rsidRPr="008F5C7F">
        <w:rPr>
          <w:rFonts w:eastAsia="Times New Roman" w:cs="Times New Roman"/>
        </w:rPr>
        <w:t xml:space="preserve"> aitab </w:t>
      </w:r>
      <w:r w:rsidR="00F771FB" w:rsidRPr="008F5C7F">
        <w:rPr>
          <w:rFonts w:eastAsia="Times New Roman" w:cs="Times New Roman"/>
        </w:rPr>
        <w:t xml:space="preserve">põlevkivijaamades </w:t>
      </w:r>
      <w:r w:rsidRPr="008F5C7F">
        <w:rPr>
          <w:rFonts w:eastAsia="Times New Roman" w:cs="Times New Roman"/>
        </w:rPr>
        <w:t>põlevkivi</w:t>
      </w:r>
      <w:r w:rsidR="00F771FB">
        <w:rPr>
          <w:rFonts w:eastAsia="Times New Roman" w:cs="Times New Roman"/>
        </w:rPr>
        <w:t>-</w:t>
      </w:r>
      <w:r w:rsidRPr="008F5C7F">
        <w:rPr>
          <w:rFonts w:eastAsia="Times New Roman" w:cs="Times New Roman"/>
        </w:rPr>
        <w:t xml:space="preserve"> või </w:t>
      </w:r>
      <w:proofErr w:type="spellStart"/>
      <w:r w:rsidRPr="008F5C7F">
        <w:rPr>
          <w:rFonts w:eastAsia="Times New Roman" w:cs="Times New Roman"/>
        </w:rPr>
        <w:t>biomass</w:t>
      </w:r>
      <w:r>
        <w:rPr>
          <w:rFonts w:eastAsia="Times New Roman" w:cs="Times New Roman"/>
        </w:rPr>
        <w:t>ipõhine</w:t>
      </w:r>
      <w:proofErr w:type="spellEnd"/>
      <w:r w:rsidRPr="008F5C7F">
        <w:rPr>
          <w:rFonts w:eastAsia="Times New Roman" w:cs="Times New Roman"/>
        </w:rPr>
        <w:t xml:space="preserve"> elektritootmine tagada varustuskindlust</w:t>
      </w:r>
      <w:r>
        <w:rPr>
          <w:rFonts w:eastAsia="Times New Roman" w:cs="Times New Roman"/>
        </w:rPr>
        <w:t xml:space="preserve"> („Eesti elektrivarustus</w:t>
      </w:r>
      <w:r w:rsidR="000B2CBE">
        <w:rPr>
          <w:rFonts w:eastAsia="Times New Roman" w:cs="Times New Roman"/>
        </w:rPr>
        <w:t>k</w:t>
      </w:r>
      <w:r>
        <w:rPr>
          <w:rFonts w:eastAsia="Times New Roman" w:cs="Times New Roman"/>
        </w:rPr>
        <w:t>indluse aruanne“, Elering, 2022. a</w:t>
      </w:r>
      <w:r>
        <w:rPr>
          <w:rStyle w:val="Allmrkuseviide"/>
          <w:rFonts w:eastAsia="Times New Roman" w:cs="Times New Roman"/>
        </w:rPr>
        <w:footnoteReference w:id="9"/>
      </w:r>
      <w:r>
        <w:rPr>
          <w:rFonts w:eastAsia="Times New Roman" w:cs="Times New Roman"/>
        </w:rPr>
        <w:t>).</w:t>
      </w:r>
    </w:p>
    <w:p w14:paraId="1B635CF8" w14:textId="77777777" w:rsidR="00B46180" w:rsidRDefault="00B46180" w:rsidP="002C15DE">
      <w:pPr>
        <w:jc w:val="both"/>
        <w:rPr>
          <w:rFonts w:eastAsia="Times New Roman" w:cs="Times New Roman"/>
        </w:rPr>
      </w:pPr>
    </w:p>
    <w:p w14:paraId="4DF25C00" w14:textId="59815CFE" w:rsidR="00B46180" w:rsidRDefault="00B46180" w:rsidP="7FC00A7F">
      <w:pPr>
        <w:jc w:val="both"/>
        <w:rPr>
          <w:rFonts w:eastAsia="Times New Roman" w:cs="Times New Roman"/>
        </w:rPr>
      </w:pPr>
      <w:r w:rsidRPr="7FC00A7F">
        <w:rPr>
          <w:rFonts w:eastAsia="Times New Roman" w:cs="Times New Roman"/>
          <w:color w:val="000000" w:themeColor="text1"/>
        </w:rPr>
        <w:t>2021. aastal paisati Eestis kasvuhoonegaase õhku ligikaudu 15 497,75 kt CO₂</w:t>
      </w:r>
      <w:r w:rsidRPr="7FC00A7F">
        <w:rPr>
          <w:rFonts w:eastAsia="Times New Roman" w:cs="Times New Roman"/>
        </w:rPr>
        <w:t> ekvivalenti (edaspidi CO₂ </w:t>
      </w:r>
      <w:proofErr w:type="spellStart"/>
      <w:r w:rsidRPr="7FC00A7F">
        <w:rPr>
          <w:rFonts w:eastAsia="Times New Roman" w:cs="Times New Roman"/>
        </w:rPr>
        <w:t>ekv</w:t>
      </w:r>
      <w:proofErr w:type="spellEnd"/>
      <w:r w:rsidRPr="7FC00A7F">
        <w:rPr>
          <w:rFonts w:eastAsia="Times New Roman" w:cs="Times New Roman"/>
        </w:rPr>
        <w:t xml:space="preserve">). Energeetikasektor on peamine </w:t>
      </w:r>
      <w:r w:rsidR="6C7E7F66" w:rsidRPr="7FC00A7F">
        <w:rPr>
          <w:rFonts w:eastAsia="Times New Roman" w:cs="Times New Roman"/>
        </w:rPr>
        <w:t>KHG</w:t>
      </w:r>
      <w:r w:rsidRPr="7FC00A7F">
        <w:rPr>
          <w:rFonts w:eastAsia="Times New Roman" w:cs="Times New Roman"/>
        </w:rPr>
        <w:t xml:space="preserve"> heitkoguste allikas Eestis, moodustades 67,2% kogu Eesti KHG heitkogusest, 10 418,13 kt</w:t>
      </w:r>
      <w:r w:rsidRPr="7FC00A7F">
        <w:rPr>
          <w:rFonts w:eastAsia="Times New Roman" w:cs="Times New Roman"/>
          <w:color w:val="000000" w:themeColor="text1"/>
        </w:rPr>
        <w:t xml:space="preserve"> CO₂</w:t>
      </w:r>
      <w:r w:rsidRPr="7FC00A7F">
        <w:rPr>
          <w:rFonts w:eastAsia="Times New Roman" w:cs="Times New Roman"/>
        </w:rPr>
        <w:t xml:space="preserve"> </w:t>
      </w:r>
      <w:proofErr w:type="spellStart"/>
      <w:r w:rsidRPr="7FC00A7F">
        <w:rPr>
          <w:rFonts w:eastAsia="Times New Roman" w:cs="Times New Roman"/>
        </w:rPr>
        <w:t>ekv</w:t>
      </w:r>
      <w:proofErr w:type="spellEnd"/>
      <w:r w:rsidRPr="7FC00A7F">
        <w:rPr>
          <w:rFonts w:eastAsia="Times New Roman" w:cs="Times New Roman"/>
        </w:rPr>
        <w:t xml:space="preserve"> 2021. aastal. Energeetikaga seotud KHG heitkogused on seotud majandussuundumuste, energiavarustuse struktuuri ja ilmastikutingimustega. Suurim osa energeetikasektori KHG heitkogustest moodustab energeetikatööstus (riiklik elektri- ja soojustootmine ning põlevkiviõli tootmine), mi</w:t>
      </w:r>
      <w:r w:rsidR="002D2470" w:rsidRPr="7FC00A7F">
        <w:rPr>
          <w:rFonts w:eastAsia="Times New Roman" w:cs="Times New Roman"/>
        </w:rPr>
        <w:t>s andis</w:t>
      </w:r>
      <w:r w:rsidRPr="7FC00A7F">
        <w:rPr>
          <w:rFonts w:eastAsia="Times New Roman" w:cs="Times New Roman"/>
        </w:rPr>
        <w:t xml:space="preserve"> 45,1% kogu Eesti ja 67,1% energeetikasektori KHG heitkogustest 2021. aastal (6 994,68 kt </w:t>
      </w:r>
      <w:r w:rsidRPr="7FC00A7F">
        <w:rPr>
          <w:rFonts w:eastAsia="Times New Roman" w:cs="Times New Roman"/>
          <w:color w:val="000000" w:themeColor="text1"/>
        </w:rPr>
        <w:t>CO₂</w:t>
      </w:r>
      <w:r w:rsidRPr="7FC00A7F">
        <w:rPr>
          <w:rFonts w:eastAsia="Times New Roman" w:cs="Times New Roman"/>
        </w:rPr>
        <w:t xml:space="preserve"> </w:t>
      </w:r>
      <w:proofErr w:type="spellStart"/>
      <w:r w:rsidRPr="7FC00A7F">
        <w:rPr>
          <w:rFonts w:eastAsia="Times New Roman" w:cs="Times New Roman"/>
        </w:rPr>
        <w:t>ekv</w:t>
      </w:r>
      <w:proofErr w:type="spellEnd"/>
      <w:r w:rsidRPr="7FC00A7F">
        <w:rPr>
          <w:rFonts w:eastAsia="Times New Roman" w:cs="Times New Roman"/>
        </w:rPr>
        <w:t xml:space="preserve">). 2021. aastal suurenesid energeetikasektori KHG heitkogused 12,8% võrra võrreldes 2020. aastaga. KHG heitkogus energeetikasektorist </w:t>
      </w:r>
      <w:r w:rsidR="000B2CBE">
        <w:rPr>
          <w:rFonts w:eastAsia="Times New Roman" w:cs="Times New Roman"/>
        </w:rPr>
        <w:t>kahanes</w:t>
      </w:r>
      <w:r w:rsidRPr="7FC00A7F">
        <w:rPr>
          <w:rFonts w:eastAsia="Times New Roman" w:cs="Times New Roman"/>
        </w:rPr>
        <w:t xml:space="preserve"> aastatel 2019</w:t>
      </w:r>
      <w:r w:rsidR="00243110">
        <w:rPr>
          <w:rFonts w:eastAsia="Times New Roman" w:cs="Times New Roman"/>
        </w:rPr>
        <w:t>–</w:t>
      </w:r>
      <w:r w:rsidRPr="7FC00A7F">
        <w:rPr>
          <w:rFonts w:eastAsia="Times New Roman" w:cs="Times New Roman"/>
        </w:rPr>
        <w:t>2020 oluliselt põlevkivielektri tootmise märkimisväärse vähenemise tõttu, mille peamine põhjus oli EL</w:t>
      </w:r>
      <w:r w:rsidR="0031170E" w:rsidRPr="7FC00A7F">
        <w:rPr>
          <w:rFonts w:eastAsia="Times New Roman" w:cs="Times New Roman"/>
        </w:rPr>
        <w:t>i</w:t>
      </w:r>
      <w:r w:rsidRPr="7FC00A7F">
        <w:rPr>
          <w:rFonts w:eastAsia="Times New Roman" w:cs="Times New Roman"/>
        </w:rPr>
        <w:t xml:space="preserve"> heitkogustega kauplemis</w:t>
      </w:r>
      <w:r w:rsidR="0031170E" w:rsidRPr="7FC00A7F">
        <w:rPr>
          <w:rFonts w:eastAsia="Times New Roman" w:cs="Times New Roman"/>
        </w:rPr>
        <w:t xml:space="preserve">e </w:t>
      </w:r>
      <w:r w:rsidRPr="7FC00A7F">
        <w:rPr>
          <w:rFonts w:eastAsia="Times New Roman" w:cs="Times New Roman"/>
        </w:rPr>
        <w:t xml:space="preserve">süsteemi lubatud heitkoguse ühiku </w:t>
      </w:r>
      <w:r w:rsidR="0031170E" w:rsidRPr="7FC00A7F">
        <w:rPr>
          <w:rFonts w:eastAsia="Times New Roman" w:cs="Times New Roman"/>
        </w:rPr>
        <w:t xml:space="preserve">kõrge </w:t>
      </w:r>
      <w:r w:rsidRPr="7FC00A7F">
        <w:rPr>
          <w:rFonts w:eastAsia="Times New Roman" w:cs="Times New Roman"/>
        </w:rPr>
        <w:t>hind.</w:t>
      </w:r>
    </w:p>
    <w:p w14:paraId="65C057E5" w14:textId="77777777" w:rsidR="00B46180" w:rsidRDefault="00B46180" w:rsidP="002C15DE">
      <w:pPr>
        <w:jc w:val="both"/>
        <w:rPr>
          <w:rFonts w:eastAsia="Times New Roman" w:cs="Times New Roman"/>
          <w:szCs w:val="24"/>
        </w:rPr>
      </w:pPr>
    </w:p>
    <w:p w14:paraId="493C9898" w14:textId="5B5C88FD" w:rsidR="007E6FD4" w:rsidRDefault="231EFC30" w:rsidP="26D0422F">
      <w:pPr>
        <w:jc w:val="both"/>
        <w:rPr>
          <w:rFonts w:eastAsia="Times New Roman" w:cs="Times New Roman"/>
          <w:color w:val="000000" w:themeColor="text1"/>
        </w:rPr>
      </w:pPr>
      <w:r w:rsidRPr="26D0422F">
        <w:rPr>
          <w:rFonts w:eastAsia="Times New Roman" w:cs="Times New Roman"/>
          <w:color w:val="000000" w:themeColor="text1"/>
        </w:rPr>
        <w:t>Energiatööstuse alla kuulub ka põlevkiviõli tootmine, mille heitkogus 2021. aastal oli 1548,63 kt CO₂ </w:t>
      </w:r>
      <w:proofErr w:type="spellStart"/>
      <w:r w:rsidRPr="26D0422F">
        <w:rPr>
          <w:rFonts w:eastAsia="Times New Roman" w:cs="Times New Roman"/>
          <w:color w:val="000000" w:themeColor="text1"/>
        </w:rPr>
        <w:t>ekv</w:t>
      </w:r>
      <w:proofErr w:type="spellEnd"/>
      <w:r w:rsidRPr="26D0422F">
        <w:rPr>
          <w:rFonts w:eastAsia="Times New Roman" w:cs="Times New Roman"/>
          <w:color w:val="000000" w:themeColor="text1"/>
        </w:rPr>
        <w:t xml:space="preserve">, </w:t>
      </w:r>
      <w:r w:rsidR="05FB80DA" w:rsidRPr="26D0422F">
        <w:rPr>
          <w:rFonts w:eastAsia="Times New Roman" w:cs="Times New Roman"/>
          <w:color w:val="000000" w:themeColor="text1"/>
        </w:rPr>
        <w:t>mis</w:t>
      </w:r>
      <w:r w:rsidRPr="26D0422F">
        <w:rPr>
          <w:rFonts w:eastAsia="Times New Roman" w:cs="Times New Roman"/>
          <w:color w:val="000000" w:themeColor="text1"/>
        </w:rPr>
        <w:t xml:space="preserve"> moodustas 2021. aastal 9,99% kogu Eesti KHG heitkogusest ja 14,86% energeetikasektori KHG heitkogusest.</w:t>
      </w:r>
      <w:r w:rsidR="7EEA8757" w:rsidRPr="26D0422F">
        <w:rPr>
          <w:rFonts w:eastAsia="Times New Roman" w:cs="Times New Roman"/>
          <w:color w:val="000000" w:themeColor="text1"/>
        </w:rPr>
        <w:t xml:space="preserve"> </w:t>
      </w:r>
    </w:p>
    <w:p w14:paraId="0DB46739" w14:textId="77777777" w:rsidR="00D93484" w:rsidRDefault="00D93484" w:rsidP="26D0422F">
      <w:pPr>
        <w:jc w:val="both"/>
        <w:rPr>
          <w:rFonts w:eastAsia="Times New Roman" w:cs="Times New Roman"/>
          <w:color w:val="000000" w:themeColor="text1"/>
        </w:rPr>
      </w:pPr>
    </w:p>
    <w:p w14:paraId="667A4C76" w14:textId="21754144" w:rsidR="00B46180" w:rsidRDefault="00B46180" w:rsidP="007E6FD4">
      <w:pPr>
        <w:spacing w:after="240"/>
        <w:jc w:val="both"/>
        <w:rPr>
          <w:rFonts w:eastAsia="Times New Roman" w:cs="Times New Roman"/>
        </w:rPr>
      </w:pPr>
      <w:r w:rsidRPr="16216299">
        <w:rPr>
          <w:rFonts w:eastAsia="Times New Roman" w:cs="Times New Roman"/>
        </w:rPr>
        <w:t>Kuigi põlevkivi</w:t>
      </w:r>
      <w:r>
        <w:rPr>
          <w:rFonts w:eastAsia="Times New Roman" w:cs="Times New Roman"/>
        </w:rPr>
        <w:t xml:space="preserve"> </w:t>
      </w:r>
      <w:r w:rsidRPr="16216299">
        <w:rPr>
          <w:rFonts w:eastAsia="Times New Roman" w:cs="Times New Roman"/>
        </w:rPr>
        <w:t xml:space="preserve">kaevandamine </w:t>
      </w:r>
      <w:r w:rsidR="00CA0D3A">
        <w:rPr>
          <w:rFonts w:eastAsia="Times New Roman" w:cs="Times New Roman"/>
        </w:rPr>
        <w:t xml:space="preserve">iseenesest </w:t>
      </w:r>
      <w:r w:rsidRPr="16216299">
        <w:rPr>
          <w:rFonts w:eastAsia="Times New Roman" w:cs="Times New Roman"/>
        </w:rPr>
        <w:t xml:space="preserve">ei tekita Eesti </w:t>
      </w:r>
      <w:r>
        <w:rPr>
          <w:rFonts w:eastAsia="Times New Roman" w:cs="Times New Roman"/>
        </w:rPr>
        <w:t>kasvuhoonegaaside (</w:t>
      </w:r>
      <w:r w:rsidRPr="16216299">
        <w:rPr>
          <w:rFonts w:eastAsia="Times New Roman" w:cs="Times New Roman"/>
        </w:rPr>
        <w:t>KHG</w:t>
      </w:r>
      <w:r>
        <w:rPr>
          <w:rFonts w:eastAsia="Times New Roman" w:cs="Times New Roman"/>
        </w:rPr>
        <w:t>)</w:t>
      </w:r>
      <w:r w:rsidRPr="16216299">
        <w:rPr>
          <w:rFonts w:eastAsia="Times New Roman" w:cs="Times New Roman"/>
        </w:rPr>
        <w:t xml:space="preserve"> koguheite </w:t>
      </w:r>
      <w:r>
        <w:rPr>
          <w:rFonts w:eastAsia="Times New Roman" w:cs="Times New Roman"/>
        </w:rPr>
        <w:t>arvestuses</w:t>
      </w:r>
      <w:r w:rsidRPr="16216299">
        <w:rPr>
          <w:rFonts w:eastAsia="Times New Roman" w:cs="Times New Roman"/>
        </w:rPr>
        <w:t xml:space="preserve"> olulist osa, tuleb põlevkivi kaevandamislubade andmiseks analüüsida kaudse kliimamõju aspekti, lähtudes sellest, et põlevkivi töötlemisel tekib 45% Eesti KHG koguheitest</w:t>
      </w:r>
      <w:r w:rsidR="000B2CBE">
        <w:rPr>
          <w:rFonts w:eastAsia="Times New Roman" w:cs="Times New Roman"/>
        </w:rPr>
        <w:t>. See</w:t>
      </w:r>
      <w:r>
        <w:rPr>
          <w:rFonts w:eastAsia="Times New Roman" w:cs="Times New Roman"/>
        </w:rPr>
        <w:t>tõttu on kliima</w:t>
      </w:r>
      <w:r w:rsidRPr="16216299">
        <w:rPr>
          <w:rFonts w:eastAsia="Times New Roman" w:cs="Times New Roman"/>
        </w:rPr>
        <w:t xml:space="preserve">eesmärkide elluviimiseks vaja maapõueseaduses </w:t>
      </w:r>
      <w:r w:rsidR="000B2CBE" w:rsidRPr="16216299">
        <w:rPr>
          <w:rFonts w:eastAsia="Times New Roman" w:cs="Times New Roman"/>
        </w:rPr>
        <w:t xml:space="preserve">kehtestada </w:t>
      </w:r>
      <w:r w:rsidR="0031170E">
        <w:rPr>
          <w:rFonts w:eastAsia="Times New Roman" w:cs="Times New Roman"/>
        </w:rPr>
        <w:t>asjakohased sätted</w:t>
      </w:r>
      <w:r w:rsidR="0072477C">
        <w:rPr>
          <w:rFonts w:eastAsia="Times New Roman" w:cs="Times New Roman"/>
        </w:rPr>
        <w:t xml:space="preserve"> </w:t>
      </w:r>
      <w:r w:rsidRPr="16216299">
        <w:rPr>
          <w:rFonts w:eastAsia="Times New Roman" w:cs="Times New Roman"/>
        </w:rPr>
        <w:t xml:space="preserve">põlevkivi kaevandamislubade </w:t>
      </w:r>
      <w:r w:rsidR="0072477C">
        <w:rPr>
          <w:rFonts w:eastAsia="Times New Roman" w:cs="Times New Roman"/>
        </w:rPr>
        <w:t>kohta</w:t>
      </w:r>
      <w:r w:rsidRPr="16216299">
        <w:rPr>
          <w:rFonts w:eastAsia="Times New Roman" w:cs="Times New Roman"/>
        </w:rPr>
        <w:t>.</w:t>
      </w:r>
    </w:p>
    <w:p w14:paraId="4D0139B1" w14:textId="095D7F97" w:rsidR="0072477C" w:rsidRDefault="00B46180" w:rsidP="002C15DE">
      <w:pPr>
        <w:jc w:val="both"/>
        <w:rPr>
          <w:rFonts w:eastAsia="Times New Roman" w:cs="Times New Roman"/>
        </w:rPr>
      </w:pPr>
      <w:r w:rsidRPr="20672F95">
        <w:rPr>
          <w:rFonts w:eastAsia="Times New Roman" w:cs="Times New Roman"/>
        </w:rPr>
        <w:t>Kliimaseaduse väljatöötamis</w:t>
      </w:r>
      <w:r w:rsidR="0031170E">
        <w:rPr>
          <w:rFonts w:eastAsia="Times New Roman" w:cs="Times New Roman"/>
        </w:rPr>
        <w:t xml:space="preserve">e </w:t>
      </w:r>
      <w:r w:rsidRPr="20672F95">
        <w:rPr>
          <w:rFonts w:eastAsia="Times New Roman" w:cs="Times New Roman"/>
        </w:rPr>
        <w:t>kavatsuse järgi plaanitakse seada sektori</w:t>
      </w:r>
      <w:r w:rsidR="0031170E">
        <w:rPr>
          <w:rFonts w:eastAsia="Times New Roman" w:cs="Times New Roman"/>
        </w:rPr>
        <w:t>tele</w:t>
      </w:r>
      <w:r w:rsidRPr="20672F95">
        <w:rPr>
          <w:rFonts w:eastAsia="Times New Roman" w:cs="Times New Roman"/>
        </w:rPr>
        <w:t xml:space="preserve"> heitkoguste vähendamise eesmärgid ja sätestada nende eesmärkide saavutamiseks vajalik</w:t>
      </w:r>
      <w:r w:rsidR="0072477C">
        <w:rPr>
          <w:rFonts w:eastAsia="Times New Roman" w:cs="Times New Roman"/>
        </w:rPr>
        <w:t>ud</w:t>
      </w:r>
      <w:r w:rsidRPr="20672F95">
        <w:rPr>
          <w:rFonts w:eastAsia="Times New Roman" w:cs="Times New Roman"/>
        </w:rPr>
        <w:t xml:space="preserve"> poliiti</w:t>
      </w:r>
      <w:r w:rsidR="0072477C">
        <w:rPr>
          <w:rFonts w:eastAsia="Times New Roman" w:cs="Times New Roman"/>
        </w:rPr>
        <w:t xml:space="preserve">lised </w:t>
      </w:r>
      <w:r w:rsidR="0072477C">
        <w:rPr>
          <w:rFonts w:eastAsia="Times New Roman" w:cs="Times New Roman"/>
        </w:rPr>
        <w:lastRenderedPageBreak/>
        <w:t>seisukohad</w:t>
      </w:r>
      <w:r w:rsidRPr="20672F95">
        <w:rPr>
          <w:rFonts w:eastAsia="Times New Roman" w:cs="Times New Roman"/>
        </w:rPr>
        <w:t xml:space="preserve"> ja meetmete põhimõtted. Sealse ajakava kohaselt on planeeritud kliimaseaduse jõustumine 01.01.2025. Kliimaseaduse koostamise ajal on vaja</w:t>
      </w:r>
      <w:r w:rsidR="0031170E">
        <w:rPr>
          <w:rFonts w:eastAsia="Times New Roman" w:cs="Times New Roman"/>
        </w:rPr>
        <w:t xml:space="preserve"> teha</w:t>
      </w:r>
      <w:r w:rsidRPr="20672F95">
        <w:rPr>
          <w:rFonts w:eastAsia="Times New Roman" w:cs="Times New Roman"/>
        </w:rPr>
        <w:t xml:space="preserve"> </w:t>
      </w:r>
      <w:r w:rsidR="0031170E">
        <w:rPr>
          <w:rFonts w:eastAsia="Times New Roman" w:cs="Times New Roman"/>
        </w:rPr>
        <w:t>asjakohased</w:t>
      </w:r>
      <w:r w:rsidRPr="20672F95">
        <w:rPr>
          <w:rFonts w:eastAsia="Times New Roman" w:cs="Times New Roman"/>
        </w:rPr>
        <w:t xml:space="preserve"> analüüsid (analüüs</w:t>
      </w:r>
      <w:r w:rsidR="0002598D">
        <w:rPr>
          <w:rFonts w:eastAsia="Times New Roman" w:cs="Times New Roman"/>
        </w:rPr>
        <w:t xml:space="preserve">ide vajadusi ja nende </w:t>
      </w:r>
      <w:r w:rsidR="000B2CBE">
        <w:rPr>
          <w:rFonts w:eastAsia="Times New Roman" w:cs="Times New Roman"/>
        </w:rPr>
        <w:t xml:space="preserve">eeldatavat </w:t>
      </w:r>
      <w:r w:rsidR="0002598D">
        <w:rPr>
          <w:rFonts w:eastAsia="Times New Roman" w:cs="Times New Roman"/>
        </w:rPr>
        <w:t>sisu</w:t>
      </w:r>
      <w:r w:rsidRPr="20672F95">
        <w:rPr>
          <w:rFonts w:eastAsia="Times New Roman" w:cs="Times New Roman"/>
        </w:rPr>
        <w:t xml:space="preserve"> on selgitatud </w:t>
      </w:r>
      <w:r w:rsidR="007B4630">
        <w:rPr>
          <w:rFonts w:eastAsia="Times New Roman" w:cs="Times New Roman"/>
        </w:rPr>
        <w:t>peatükis</w:t>
      </w:r>
      <w:r w:rsidR="00243110">
        <w:rPr>
          <w:rFonts w:eastAsia="Times New Roman" w:cs="Times New Roman"/>
        </w:rPr>
        <w:t xml:space="preserve"> </w:t>
      </w:r>
      <w:r w:rsidRPr="20672F95">
        <w:rPr>
          <w:rFonts w:eastAsia="Times New Roman" w:cs="Times New Roman"/>
        </w:rPr>
        <w:t>6.1).</w:t>
      </w:r>
    </w:p>
    <w:p w14:paraId="2D39CE1A" w14:textId="77777777" w:rsidR="00564D33" w:rsidRDefault="00564D33" w:rsidP="002C15DE">
      <w:pPr>
        <w:jc w:val="both"/>
        <w:rPr>
          <w:rFonts w:eastAsia="Times New Roman" w:cs="Times New Roman"/>
        </w:rPr>
      </w:pPr>
    </w:p>
    <w:p w14:paraId="136ECAE5" w14:textId="77777777" w:rsidR="000B2CBE" w:rsidRDefault="000B2CBE" w:rsidP="000B2CBE">
      <w:pPr>
        <w:jc w:val="both"/>
      </w:pPr>
      <w:r w:rsidRPr="20672F95">
        <w:rPr>
          <w:rFonts w:eastAsia="Times New Roman" w:cs="Times New Roman"/>
        </w:rPr>
        <w:t xml:space="preserve">Selleks, et jääks piisav aeg kliimaseadusega sätestatavatest kohustustest tulenevate maapõueseaduse </w:t>
      </w:r>
      <w:r>
        <w:rPr>
          <w:rFonts w:eastAsia="Times New Roman" w:cs="Times New Roman"/>
        </w:rPr>
        <w:t>muudatuste</w:t>
      </w:r>
      <w:r w:rsidRPr="20672F95">
        <w:rPr>
          <w:rFonts w:eastAsia="Times New Roman" w:cs="Times New Roman"/>
        </w:rPr>
        <w:t xml:space="preserve"> väljatöötamiseks</w:t>
      </w:r>
      <w:r>
        <w:rPr>
          <w:rFonts w:eastAsia="Times New Roman" w:cs="Times New Roman"/>
        </w:rPr>
        <w:t xml:space="preserve"> ja jõustamiseks</w:t>
      </w:r>
      <w:r w:rsidRPr="20672F95">
        <w:rPr>
          <w:rFonts w:eastAsia="Times New Roman" w:cs="Times New Roman"/>
        </w:rPr>
        <w:t>, peatatakse eelnõukohase seadusega lubade menetlus ühe aasta võrra kauemaks</w:t>
      </w:r>
      <w:r>
        <w:rPr>
          <w:rFonts w:eastAsia="Times New Roman" w:cs="Times New Roman"/>
        </w:rPr>
        <w:t>,</w:t>
      </w:r>
      <w:r w:rsidRPr="20672F95">
        <w:rPr>
          <w:rFonts w:eastAsia="Times New Roman" w:cs="Times New Roman"/>
        </w:rPr>
        <w:t xml:space="preserve"> kui </w:t>
      </w:r>
      <w:r>
        <w:rPr>
          <w:rFonts w:eastAsia="Times New Roman" w:cs="Times New Roman"/>
        </w:rPr>
        <w:t xml:space="preserve">on </w:t>
      </w:r>
      <w:r w:rsidRPr="20672F95">
        <w:rPr>
          <w:rFonts w:eastAsia="Times New Roman" w:cs="Times New Roman"/>
        </w:rPr>
        <w:t xml:space="preserve">kliimaseaduse jõustumise planeeritav aeg. </w:t>
      </w:r>
      <w:r>
        <w:rPr>
          <w:rFonts w:eastAsia="Times New Roman" w:cs="Times New Roman"/>
        </w:rPr>
        <w:t>Eelnõukohases seaduses s</w:t>
      </w:r>
      <w:r w:rsidRPr="20672F95">
        <w:rPr>
          <w:rFonts w:eastAsia="Times New Roman" w:cs="Times New Roman"/>
        </w:rPr>
        <w:t>ätestat</w:t>
      </w:r>
      <w:r>
        <w:rPr>
          <w:rFonts w:eastAsia="Times New Roman" w:cs="Times New Roman"/>
        </w:rPr>
        <w:t>ud</w:t>
      </w:r>
      <w:r w:rsidRPr="20672F95">
        <w:rPr>
          <w:rFonts w:eastAsia="Times New Roman" w:cs="Times New Roman"/>
        </w:rPr>
        <w:t xml:space="preserve"> menetluste peat</w:t>
      </w:r>
      <w:r>
        <w:rPr>
          <w:rFonts w:eastAsia="Times New Roman" w:cs="Times New Roman"/>
        </w:rPr>
        <w:t>u</w:t>
      </w:r>
      <w:r w:rsidRPr="20672F95">
        <w:rPr>
          <w:rFonts w:eastAsia="Times New Roman" w:cs="Times New Roman"/>
        </w:rPr>
        <w:t>mise tähtaeg võib muutuda</w:t>
      </w:r>
      <w:r>
        <w:rPr>
          <w:rFonts w:eastAsia="Times New Roman" w:cs="Times New Roman"/>
        </w:rPr>
        <w:t>,</w:t>
      </w:r>
      <w:r w:rsidRPr="20672F95">
        <w:rPr>
          <w:rFonts w:eastAsia="Times New Roman" w:cs="Times New Roman"/>
        </w:rPr>
        <w:t xml:space="preserve"> kui kliimaseadus jõustub.</w:t>
      </w:r>
    </w:p>
    <w:p w14:paraId="1C6A6BD7" w14:textId="77777777" w:rsidR="000B2CBE" w:rsidRPr="0053561C" w:rsidRDefault="000B2CBE" w:rsidP="000B2CBE">
      <w:pPr>
        <w:jc w:val="both"/>
        <w:rPr>
          <w:rFonts w:cs="Times New Roman"/>
          <w:szCs w:val="24"/>
        </w:rPr>
      </w:pPr>
    </w:p>
    <w:p w14:paraId="39B7D6DF" w14:textId="77777777" w:rsidR="000B2CBE" w:rsidRDefault="000B2CBE" w:rsidP="000B2CBE">
      <w:pPr>
        <w:jc w:val="both"/>
        <w:rPr>
          <w:rFonts w:cs="Times New Roman"/>
        </w:rPr>
      </w:pPr>
      <w:r w:rsidRPr="20672F95">
        <w:rPr>
          <w:rFonts w:cs="Times New Roman"/>
        </w:rPr>
        <w:t xml:space="preserve">Eelnõukohase seaduse eesmärk on tähtajaliselt, kuni 01.01.2026, mitte anda uusi ega muuta kehtivaid põlevkivi kaevandamise lubasid viisil, mille kohaselt suureneks taotleja kaevandatav põlevkivivaru kogus </w:t>
      </w:r>
      <w:r>
        <w:rPr>
          <w:rFonts w:cs="Times New Roman"/>
        </w:rPr>
        <w:t>või pikeneks lubade kehtivusaeg</w:t>
      </w:r>
      <w:r w:rsidRPr="20672F95">
        <w:rPr>
          <w:rFonts w:cs="Times New Roman"/>
        </w:rPr>
        <w:t>. Selleks peatuvad loa andjale (Keskkonnaamet) esitatud</w:t>
      </w:r>
      <w:r>
        <w:rPr>
          <w:rFonts w:cs="Times New Roman"/>
        </w:rPr>
        <w:t xml:space="preserve"> </w:t>
      </w:r>
      <w:r w:rsidRPr="20672F95">
        <w:rPr>
          <w:rFonts w:cs="Times New Roman"/>
        </w:rPr>
        <w:t xml:space="preserve"> keskkonnaloa </w:t>
      </w:r>
      <w:r>
        <w:rPr>
          <w:rFonts w:cs="Times New Roman"/>
        </w:rPr>
        <w:t xml:space="preserve">andmise </w:t>
      </w:r>
      <w:r w:rsidRPr="20672F95">
        <w:rPr>
          <w:rFonts w:cs="Times New Roman"/>
        </w:rPr>
        <w:t>ja loa muutmise taotluste menetlused</w:t>
      </w:r>
      <w:r>
        <w:rPr>
          <w:rFonts w:cs="Times New Roman"/>
        </w:rPr>
        <w:t>, mis on juba algatatud</w:t>
      </w:r>
      <w:r w:rsidRPr="20672F95">
        <w:rPr>
          <w:rFonts w:cs="Times New Roman"/>
        </w:rPr>
        <w:t>.</w:t>
      </w:r>
      <w:r>
        <w:rPr>
          <w:rFonts w:cs="Times New Roman"/>
        </w:rPr>
        <w:t xml:space="preserve"> Pärast seaduse jõustumist </w:t>
      </w:r>
      <w:r w:rsidRPr="007C0473">
        <w:rPr>
          <w:rFonts w:cs="Times New Roman"/>
        </w:rPr>
        <w:t>kuni 01.01.2026</w:t>
      </w:r>
      <w:r>
        <w:rPr>
          <w:rFonts w:cs="Times New Roman"/>
        </w:rPr>
        <w:t xml:space="preserve"> esitatud uue loa andmise taotlused ja loa muutmise taotlused </w:t>
      </w:r>
      <w:r w:rsidRPr="00C84FCC">
        <w:rPr>
          <w:rFonts w:cs="Times New Roman"/>
        </w:rPr>
        <w:t>tagastatakse</w:t>
      </w:r>
      <w:r>
        <w:rPr>
          <w:rFonts w:cs="Times New Roman"/>
        </w:rPr>
        <w:t>.</w:t>
      </w:r>
    </w:p>
    <w:p w14:paraId="5CBAF297" w14:textId="77777777" w:rsidR="000B2CBE" w:rsidRDefault="000B2CBE" w:rsidP="000B2CBE">
      <w:pPr>
        <w:jc w:val="both"/>
        <w:rPr>
          <w:rFonts w:cs="Times New Roman"/>
        </w:rPr>
      </w:pPr>
    </w:p>
    <w:p w14:paraId="0AF972EF" w14:textId="13BA8F8C" w:rsidR="000B2CBE" w:rsidRDefault="000B2CBE" w:rsidP="000B2CBE">
      <w:pPr>
        <w:jc w:val="both"/>
        <w:rPr>
          <w:rFonts w:eastAsia="Times New Roman" w:cs="Times New Roman"/>
        </w:rPr>
      </w:pPr>
      <w:r w:rsidRPr="20672F95">
        <w:rPr>
          <w:rFonts w:cs="Times New Roman"/>
        </w:rPr>
        <w:t>Eelnõu</w:t>
      </w:r>
      <w:r>
        <w:rPr>
          <w:rFonts w:cs="Times New Roman"/>
        </w:rPr>
        <w:t>kohase seaduse</w:t>
      </w:r>
      <w:r w:rsidRPr="20672F95">
        <w:rPr>
          <w:rFonts w:cs="Times New Roman"/>
        </w:rPr>
        <w:t xml:space="preserve">ga kehtestatakse erand </w:t>
      </w:r>
      <w:r>
        <w:rPr>
          <w:rFonts w:cs="Times New Roman"/>
        </w:rPr>
        <w:t xml:space="preserve">menetluses olevatele </w:t>
      </w:r>
      <w:r w:rsidRPr="20672F95">
        <w:rPr>
          <w:rFonts w:cs="Times New Roman"/>
        </w:rPr>
        <w:t>mäeeraldise laiendamise taotluste</w:t>
      </w:r>
      <w:r>
        <w:rPr>
          <w:rFonts w:cs="Times New Roman"/>
        </w:rPr>
        <w:t>le</w:t>
      </w:r>
      <w:r w:rsidRPr="20672F95">
        <w:rPr>
          <w:rFonts w:cs="Times New Roman"/>
        </w:rPr>
        <w:t>, kui taotluse</w:t>
      </w:r>
      <w:r w:rsidRPr="20672F95">
        <w:rPr>
          <w:rFonts w:eastAsia="Times New Roman" w:cs="Times New Roman"/>
        </w:rPr>
        <w:t xml:space="preserve"> rahuldamisel ei piken</w:t>
      </w:r>
      <w:r>
        <w:rPr>
          <w:rFonts w:eastAsia="Times New Roman" w:cs="Times New Roman"/>
        </w:rPr>
        <w:t>data</w:t>
      </w:r>
      <w:r w:rsidRPr="20672F95">
        <w:rPr>
          <w:rFonts w:eastAsia="Times New Roman" w:cs="Times New Roman"/>
        </w:rPr>
        <w:t xml:space="preserve"> loa kehtivusaeg</w:t>
      </w:r>
      <w:r>
        <w:rPr>
          <w:rFonts w:eastAsia="Times New Roman" w:cs="Times New Roman"/>
        </w:rPr>
        <w:t xml:space="preserve">a </w:t>
      </w:r>
      <w:r w:rsidRPr="007C4656">
        <w:rPr>
          <w:rFonts w:eastAsia="Times New Roman" w:cs="Times New Roman"/>
        </w:rPr>
        <w:t xml:space="preserve">ja laienetakse mäeeraldisega piirnevale alale. </w:t>
      </w:r>
      <w:r>
        <w:rPr>
          <w:rFonts w:eastAsia="Times New Roman" w:cs="Times New Roman"/>
        </w:rPr>
        <w:t>Sellisel juhul on lubatud varu suurenemine, kuid</w:t>
      </w:r>
      <w:r w:rsidRPr="007C4656">
        <w:rPr>
          <w:rFonts w:eastAsia="Times New Roman" w:cs="Times New Roman"/>
        </w:rPr>
        <w:t xml:space="preserve"> </w:t>
      </w:r>
      <w:r>
        <w:rPr>
          <w:rFonts w:eastAsia="Times New Roman" w:cs="Times New Roman"/>
        </w:rPr>
        <w:t>piirangud võimaldavad</w:t>
      </w:r>
      <w:r w:rsidRPr="007C4656">
        <w:rPr>
          <w:rFonts w:eastAsia="Times New Roman" w:cs="Times New Roman"/>
        </w:rPr>
        <w:t xml:space="preserve"> vältida laiendamise nime all sisuliselt uue kaevanduse avamist</w:t>
      </w:r>
      <w:r w:rsidRPr="00871F2E">
        <w:rPr>
          <w:rFonts w:eastAsia="Times New Roman" w:cs="Times New Roman"/>
        </w:rPr>
        <w:t>. Erand kehtestatakse, kuna</w:t>
      </w:r>
      <w:r>
        <w:rPr>
          <w:rFonts w:eastAsia="Times New Roman" w:cs="Times New Roman"/>
        </w:rPr>
        <w:t xml:space="preserve"> piirnevale alale laienemisel ei ole</w:t>
      </w:r>
      <w:r w:rsidRPr="00871F2E">
        <w:rPr>
          <w:rFonts w:eastAsia="Times New Roman" w:cs="Times New Roman"/>
        </w:rPr>
        <w:t xml:space="preserve"> tegemist uue kaevanduse avamisega (uut tehnilist taristut ei rajata) ning selliselt </w:t>
      </w:r>
      <w:r>
        <w:rPr>
          <w:rFonts w:eastAsia="Times New Roman" w:cs="Times New Roman"/>
        </w:rPr>
        <w:t xml:space="preserve">ammendatakse täielikult </w:t>
      </w:r>
      <w:r w:rsidRPr="00871F2E">
        <w:rPr>
          <w:rFonts w:eastAsia="Times New Roman" w:cs="Times New Roman"/>
        </w:rPr>
        <w:t xml:space="preserve">olemasolevate kaevanduste </w:t>
      </w:r>
      <w:r>
        <w:rPr>
          <w:rFonts w:eastAsia="Times New Roman" w:cs="Times New Roman"/>
        </w:rPr>
        <w:t>maavaravaru</w:t>
      </w:r>
      <w:r w:rsidRPr="00871F2E">
        <w:rPr>
          <w:rFonts w:eastAsia="Times New Roman" w:cs="Times New Roman"/>
        </w:rPr>
        <w:t xml:space="preserve">, mis </w:t>
      </w:r>
      <w:r>
        <w:rPr>
          <w:rFonts w:eastAsia="Times New Roman" w:cs="Times New Roman"/>
        </w:rPr>
        <w:t>täidab maavara säästliku kasutamise (</w:t>
      </w:r>
      <w:proofErr w:type="spellStart"/>
      <w:r>
        <w:rPr>
          <w:rFonts w:eastAsia="Times New Roman" w:cs="Times New Roman"/>
        </w:rPr>
        <w:t>MaaPS</w:t>
      </w:r>
      <w:proofErr w:type="spellEnd"/>
      <w:r>
        <w:rPr>
          <w:rFonts w:eastAsia="Times New Roman" w:cs="Times New Roman"/>
        </w:rPr>
        <w:t xml:space="preserve"> § 14 lõige 1 punkt 3)</w:t>
      </w:r>
      <w:r w:rsidRPr="00871F2E">
        <w:rPr>
          <w:rFonts w:eastAsia="Times New Roman" w:cs="Times New Roman"/>
        </w:rPr>
        <w:t xml:space="preserve"> </w:t>
      </w:r>
      <w:r>
        <w:rPr>
          <w:rFonts w:eastAsia="Times New Roman" w:cs="Times New Roman"/>
        </w:rPr>
        <w:t xml:space="preserve">ja </w:t>
      </w:r>
      <w:r w:rsidRPr="00871F2E">
        <w:rPr>
          <w:rFonts w:eastAsia="Times New Roman" w:cs="Times New Roman"/>
        </w:rPr>
        <w:t xml:space="preserve">VVTP </w:t>
      </w:r>
      <w:r>
        <w:rPr>
          <w:rFonts w:eastAsia="Times New Roman" w:cs="Times New Roman"/>
        </w:rPr>
        <w:t>p</w:t>
      </w:r>
      <w:r w:rsidR="009D7A64">
        <w:rPr>
          <w:rFonts w:eastAsia="Times New Roman" w:cs="Times New Roman"/>
        </w:rPr>
        <w:t>unkti</w:t>
      </w:r>
      <w:r>
        <w:rPr>
          <w:rFonts w:eastAsia="Times New Roman" w:cs="Times New Roman"/>
        </w:rPr>
        <w:t xml:space="preserve">ga </w:t>
      </w:r>
      <w:r w:rsidRPr="00871F2E">
        <w:rPr>
          <w:rFonts w:cs="Times New Roman"/>
          <w:szCs w:val="24"/>
        </w:rPr>
        <w:t>6.1.12</w:t>
      </w:r>
      <w:r>
        <w:rPr>
          <w:rFonts w:cs="Times New Roman"/>
          <w:szCs w:val="24"/>
        </w:rPr>
        <w:t xml:space="preserve"> võetud eesmärki </w:t>
      </w:r>
      <w:r w:rsidRPr="00870A65">
        <w:rPr>
          <w:rFonts w:cs="Times New Roman"/>
          <w:szCs w:val="24"/>
        </w:rPr>
        <w:t>eelistada uute kaevanduste avamisele olemasolevate kaevanduste ära kasutamist</w:t>
      </w:r>
      <w:r w:rsidRPr="00871F2E">
        <w:rPr>
          <w:rFonts w:eastAsia="Times New Roman" w:cs="Times New Roman"/>
        </w:rPr>
        <w:t>.</w:t>
      </w:r>
    </w:p>
    <w:p w14:paraId="1EBAF9C4" w14:textId="77777777" w:rsidR="000B2CBE" w:rsidRDefault="000B2CBE" w:rsidP="000B2CBE">
      <w:pPr>
        <w:jc w:val="both"/>
        <w:rPr>
          <w:rFonts w:cs="Times New Roman"/>
        </w:rPr>
      </w:pPr>
    </w:p>
    <w:p w14:paraId="4F430D48" w14:textId="05E117E9" w:rsidR="0092010A" w:rsidRDefault="000B2CBE" w:rsidP="00157A52">
      <w:pPr>
        <w:jc w:val="both"/>
        <w:rPr>
          <w:rFonts w:cs="Times New Roman"/>
        </w:rPr>
      </w:pPr>
      <w:r w:rsidRPr="330208FF">
        <w:rPr>
          <w:rFonts w:cs="Times New Roman"/>
        </w:rPr>
        <w:t xml:space="preserve">Erand kehtestatakse ka teistele loa muutmise taotlustele, </w:t>
      </w:r>
      <w:r>
        <w:rPr>
          <w:rFonts w:cs="Times New Roman"/>
        </w:rPr>
        <w:t xml:space="preserve">tingimusel, et </w:t>
      </w:r>
      <w:r w:rsidRPr="330208FF">
        <w:rPr>
          <w:rFonts w:cs="Times New Roman"/>
        </w:rPr>
        <w:t xml:space="preserve">ei pikendata kaevandamisloa kehtivusaega ega suurendata loale kantud kaevandatavat varu. Erand kehtestatakse eelkõige muutmise taotluste jaoks, milles taotletakse loa </w:t>
      </w:r>
      <w:proofErr w:type="spellStart"/>
      <w:r w:rsidRPr="330208FF">
        <w:rPr>
          <w:rFonts w:cs="Times New Roman"/>
        </w:rPr>
        <w:t>kõrvaltingimuste</w:t>
      </w:r>
      <w:proofErr w:type="spellEnd"/>
      <w:r w:rsidRPr="330208FF">
        <w:rPr>
          <w:rFonts w:cs="Times New Roman"/>
        </w:rPr>
        <w:t xml:space="preserve"> ja loa eriosade muutmist. Sellised on eelkõige maapõueseaduse § 66 lõike 1 ja lõike 2 punktides 3–5</w:t>
      </w:r>
      <w:r w:rsidR="00157A52">
        <w:rPr>
          <w:rFonts w:cs="Times New Roman"/>
        </w:rPr>
        <w:t xml:space="preserve"> (taotletakse </w:t>
      </w:r>
      <w:r w:rsidR="00157A52" w:rsidRPr="00157A52">
        <w:rPr>
          <w:rFonts w:cs="Times New Roman"/>
        </w:rPr>
        <w:t>kaevandamislubade liitmist</w:t>
      </w:r>
      <w:r w:rsidR="00157A52">
        <w:rPr>
          <w:rFonts w:cs="Times New Roman"/>
        </w:rPr>
        <w:t xml:space="preserve">, </w:t>
      </w:r>
      <w:r w:rsidR="00157A52" w:rsidRPr="00157A52">
        <w:rPr>
          <w:rFonts w:cs="Times New Roman"/>
        </w:rPr>
        <w:t>maksimaalse aastamäära muutmist või</w:t>
      </w:r>
      <w:r w:rsidR="00157A52">
        <w:rPr>
          <w:rFonts w:cs="Times New Roman"/>
        </w:rPr>
        <w:t xml:space="preserve"> </w:t>
      </w:r>
      <w:r w:rsidR="00157A52" w:rsidRPr="00157A52">
        <w:rPr>
          <w:rFonts w:cs="Times New Roman"/>
        </w:rPr>
        <w:t>muu põhjendatud taotlus</w:t>
      </w:r>
      <w:r w:rsidR="00157A52">
        <w:rPr>
          <w:rFonts w:cs="Times New Roman"/>
        </w:rPr>
        <w:t>)</w:t>
      </w:r>
      <w:r w:rsidRPr="330208FF">
        <w:rPr>
          <w:rFonts w:cs="Times New Roman"/>
        </w:rPr>
        <w:t xml:space="preserve"> ning keskkonnaseadustiku üldosa seaduse § 59 lõigetes 1 ja 2 sätestatud eesmärgil esitatud taotlused. Eelnõukohase seadusega ei keelata loa muutmist keskkonnanõuete täitmiseks, näiteks vee erikasutuse, jäätmekäitluse, sealhulgas </w:t>
      </w:r>
      <w:proofErr w:type="spellStart"/>
      <w:r w:rsidRPr="330208FF">
        <w:rPr>
          <w:rFonts w:cs="Times New Roman"/>
        </w:rPr>
        <w:t>kaevandamisjäätmekava</w:t>
      </w:r>
      <w:proofErr w:type="spellEnd"/>
      <w:r w:rsidRPr="330208FF">
        <w:rPr>
          <w:rFonts w:cs="Times New Roman"/>
        </w:rPr>
        <w:t xml:space="preserve"> muutmiseks. </w:t>
      </w:r>
      <w:bookmarkStart w:id="5" w:name="_Hlk150127984"/>
      <w:r w:rsidRPr="330208FF">
        <w:rPr>
          <w:rFonts w:cs="Times New Roman"/>
        </w:rPr>
        <w:t xml:space="preserve">Kaevandatava varu koguse suurendamine on lubatud </w:t>
      </w:r>
      <w:proofErr w:type="spellStart"/>
      <w:r w:rsidRPr="330208FF">
        <w:rPr>
          <w:rFonts w:cs="Times New Roman"/>
        </w:rPr>
        <w:t>MaaPSi</w:t>
      </w:r>
      <w:proofErr w:type="spellEnd"/>
      <w:r w:rsidRPr="330208FF">
        <w:rPr>
          <w:rFonts w:cs="Times New Roman"/>
        </w:rPr>
        <w:t xml:space="preserve"> § 66 lõike 1 punktis 4 sätestatud juhul</w:t>
      </w:r>
      <w:r>
        <w:rPr>
          <w:rFonts w:cs="Times New Roman"/>
        </w:rPr>
        <w:t xml:space="preserve"> (maavarade registri kande muudatus)</w:t>
      </w:r>
      <w:r w:rsidRPr="330208FF">
        <w:rPr>
          <w:rFonts w:cs="Times New Roman"/>
        </w:rPr>
        <w:t>.</w:t>
      </w:r>
      <w:bookmarkEnd w:id="5"/>
      <w:r>
        <w:t xml:space="preserve"> Kehtestatakse ka erand l</w:t>
      </w:r>
      <w:r w:rsidRPr="330208FF">
        <w:rPr>
          <w:rFonts w:cs="Times New Roman"/>
        </w:rPr>
        <w:t>oa kehtivusaja pikendamisele kuni kaheks aastaks korrastamistööde lõpetamiseks. Erandi kehtestamine on vajalik</w:t>
      </w:r>
      <w:r>
        <w:rPr>
          <w:rFonts w:cs="Times New Roman"/>
        </w:rPr>
        <w:t>, et</w:t>
      </w:r>
      <w:r w:rsidRPr="330208FF">
        <w:rPr>
          <w:rFonts w:cs="Times New Roman"/>
        </w:rPr>
        <w:t xml:space="preserve"> korrastamistööd ja sellega seotud toimingud saaks tehtud loa kehtivusaja sees</w:t>
      </w:r>
      <w:r>
        <w:rPr>
          <w:rFonts w:cs="Times New Roman"/>
        </w:rPr>
        <w:t>, vastavalt maapõueseaduse põhimõtetele</w:t>
      </w:r>
      <w:r w:rsidRPr="330208FF">
        <w:rPr>
          <w:rFonts w:cs="Times New Roman"/>
        </w:rPr>
        <w:t xml:space="preserve">. </w:t>
      </w:r>
      <w:r w:rsidR="0092010A" w:rsidRPr="330208FF">
        <w:rPr>
          <w:rFonts w:cs="Times New Roman"/>
        </w:rPr>
        <w:t xml:space="preserve"> </w:t>
      </w:r>
    </w:p>
    <w:p w14:paraId="0CB8324B" w14:textId="77777777" w:rsidR="00B46180" w:rsidRDefault="00B46180" w:rsidP="002C15DE">
      <w:pPr>
        <w:jc w:val="both"/>
        <w:rPr>
          <w:rFonts w:eastAsia="Times New Roman" w:cs="Times New Roman"/>
        </w:rPr>
      </w:pPr>
    </w:p>
    <w:p w14:paraId="116E16D4" w14:textId="3C4CDD90" w:rsidR="00B46180" w:rsidRDefault="2580E728" w:rsidP="26D0422F">
      <w:pPr>
        <w:jc w:val="both"/>
        <w:rPr>
          <w:rFonts w:eastAsia="Times New Roman" w:cs="Times New Roman"/>
        </w:rPr>
      </w:pPr>
      <w:r w:rsidRPr="3B28F6A3">
        <w:rPr>
          <w:rFonts w:eastAsia="Times New Roman" w:cs="Times New Roman"/>
        </w:rPr>
        <w:t>Eelnõukohase seaduse jõustumisel peatub koos loataotluse menetlusega ka juba algatatud keskkonnamõju hindamine (</w:t>
      </w:r>
      <w:r w:rsidR="007E4853" w:rsidRPr="3B28F6A3">
        <w:rPr>
          <w:rFonts w:eastAsia="Times New Roman" w:cs="Times New Roman"/>
        </w:rPr>
        <w:t xml:space="preserve">edaspidi ka </w:t>
      </w:r>
      <w:r w:rsidRPr="3B28F6A3">
        <w:rPr>
          <w:rFonts w:eastAsia="Times New Roman" w:cs="Times New Roman"/>
          <w:i/>
          <w:iCs/>
        </w:rPr>
        <w:t>KMH</w:t>
      </w:r>
      <w:r w:rsidRPr="3B28F6A3">
        <w:rPr>
          <w:rFonts w:eastAsia="Times New Roman" w:cs="Times New Roman"/>
        </w:rPr>
        <w:t>) kuni 2026. aasta 1. jaanuarini.</w:t>
      </w:r>
      <w:r>
        <w:t xml:space="preserve"> K</w:t>
      </w:r>
      <w:r w:rsidRPr="3B28F6A3">
        <w:rPr>
          <w:rFonts w:eastAsia="Times New Roman" w:cs="Times New Roman"/>
        </w:rPr>
        <w:t>eskkonnamõju hindamise peatumisel peatub keskkonnamõju hindamise ja keskkonnajuhtimissüsteemi seaduse</w:t>
      </w:r>
      <w:r w:rsidR="00203F4E">
        <w:rPr>
          <w:rFonts w:eastAsia="Times New Roman" w:cs="Times New Roman"/>
        </w:rPr>
        <w:t xml:space="preserve"> (edaspidi ka </w:t>
      </w:r>
      <w:proofErr w:type="spellStart"/>
      <w:r w:rsidR="00203F4E" w:rsidRPr="00203F4E">
        <w:rPr>
          <w:rFonts w:eastAsia="Times New Roman" w:cs="Times New Roman"/>
          <w:i/>
          <w:iCs/>
        </w:rPr>
        <w:t>Ke</w:t>
      </w:r>
      <w:r w:rsidR="002C6857">
        <w:rPr>
          <w:rFonts w:eastAsia="Times New Roman" w:cs="Times New Roman"/>
          <w:i/>
          <w:iCs/>
        </w:rPr>
        <w:t>H</w:t>
      </w:r>
      <w:r w:rsidR="00203F4E" w:rsidRPr="00203F4E">
        <w:rPr>
          <w:rFonts w:eastAsia="Times New Roman" w:cs="Times New Roman"/>
          <w:i/>
          <w:iCs/>
        </w:rPr>
        <w:t>JS</w:t>
      </w:r>
      <w:proofErr w:type="spellEnd"/>
      <w:r w:rsidR="00203F4E">
        <w:rPr>
          <w:rFonts w:eastAsia="Times New Roman" w:cs="Times New Roman"/>
        </w:rPr>
        <w:t>)</w:t>
      </w:r>
      <w:r w:rsidRPr="3B28F6A3">
        <w:rPr>
          <w:rFonts w:eastAsia="Times New Roman" w:cs="Times New Roman"/>
        </w:rPr>
        <w:t xml:space="preserve"> § 18 lõigetes 7 ja 8 sätestatud tähtaegade kulgemine kuni 2026. aasta 1.</w:t>
      </w:r>
      <w:r w:rsidR="00BE6F9D">
        <w:rPr>
          <w:rFonts w:eastAsia="Times New Roman" w:cs="Times New Roman"/>
        </w:rPr>
        <w:t> </w:t>
      </w:r>
      <w:r w:rsidRPr="3B28F6A3">
        <w:rPr>
          <w:rFonts w:eastAsia="Times New Roman" w:cs="Times New Roman"/>
        </w:rPr>
        <w:t xml:space="preserve">jaanuarini. </w:t>
      </w:r>
      <w:bookmarkStart w:id="6" w:name="_Hlk158132014"/>
      <w:r w:rsidRPr="3B28F6A3">
        <w:rPr>
          <w:rFonts w:eastAsia="Times New Roman" w:cs="Times New Roman"/>
        </w:rPr>
        <w:t>KMH peatumine on vajalik selleks, et ei loodaks võimalust juba algatatud KMH jätkumisel käsit</w:t>
      </w:r>
      <w:r w:rsidR="6FC2C188" w:rsidRPr="3B28F6A3">
        <w:rPr>
          <w:rFonts w:eastAsia="Times New Roman" w:cs="Times New Roman"/>
        </w:rPr>
        <w:t>a</w:t>
      </w:r>
      <w:r w:rsidRPr="3B28F6A3">
        <w:rPr>
          <w:rFonts w:eastAsia="Times New Roman" w:cs="Times New Roman"/>
        </w:rPr>
        <w:t>da seda õiguspärase ootusena, et pärast KMH jätkamist rahuldab Keskkonnaamet loa andjana taotluse kaevandamisloa saamiseks</w:t>
      </w:r>
      <w:bookmarkEnd w:id="6"/>
      <w:r w:rsidRPr="3B28F6A3">
        <w:rPr>
          <w:rFonts w:eastAsia="Times New Roman" w:cs="Times New Roman"/>
        </w:rPr>
        <w:t>, kaevandamisloa muutmiseks või mäeeraldise laiendamiseks</w:t>
      </w:r>
      <w:r w:rsidR="54B5F11A" w:rsidRPr="3B28F6A3">
        <w:rPr>
          <w:rFonts w:eastAsia="Times New Roman" w:cs="Times New Roman"/>
        </w:rPr>
        <w:t xml:space="preserve"> (seahulgas laiemalt ka avalikkuse seisukohalt vaadatuna)</w:t>
      </w:r>
      <w:r w:rsidRPr="3B28F6A3">
        <w:rPr>
          <w:rFonts w:eastAsia="Times New Roman" w:cs="Times New Roman"/>
        </w:rPr>
        <w:t>. Samuti tagab KMH peat</w:t>
      </w:r>
      <w:r w:rsidR="6DDD2FA4" w:rsidRPr="3B28F6A3">
        <w:rPr>
          <w:rFonts w:eastAsia="Times New Roman" w:cs="Times New Roman"/>
        </w:rPr>
        <w:t>u</w:t>
      </w:r>
      <w:r w:rsidRPr="3B28F6A3">
        <w:rPr>
          <w:rFonts w:eastAsia="Times New Roman" w:cs="Times New Roman"/>
        </w:rPr>
        <w:t xml:space="preserve">mine tulevikus jõustuvast kliimaseadusest tulenevate nõuetega arvestamise KMH </w:t>
      </w:r>
      <w:r w:rsidR="42D0588F" w:rsidRPr="3B28F6A3">
        <w:rPr>
          <w:rFonts w:eastAsia="Times New Roman" w:cs="Times New Roman"/>
        </w:rPr>
        <w:t>programmi</w:t>
      </w:r>
      <w:r w:rsidR="43697505" w:rsidRPr="3B28F6A3">
        <w:rPr>
          <w:rFonts w:eastAsia="Times New Roman" w:cs="Times New Roman"/>
        </w:rPr>
        <w:t xml:space="preserve"> ja </w:t>
      </w:r>
      <w:r w:rsidRPr="3B28F6A3">
        <w:rPr>
          <w:rFonts w:eastAsia="Times New Roman" w:cs="Times New Roman"/>
        </w:rPr>
        <w:t xml:space="preserve">aruande koostamisel </w:t>
      </w:r>
      <w:r w:rsidR="00A427E2">
        <w:rPr>
          <w:rFonts w:eastAsia="Times New Roman" w:cs="Times New Roman"/>
        </w:rPr>
        <w:t>ning nende</w:t>
      </w:r>
      <w:r w:rsidRPr="3B28F6A3">
        <w:rPr>
          <w:rFonts w:eastAsia="Times New Roman" w:cs="Times New Roman"/>
        </w:rPr>
        <w:t xml:space="preserve"> nõuetele vastavaks tunnistamisel.</w:t>
      </w:r>
      <w:r w:rsidR="2EAF36D9" w:rsidRPr="3B28F6A3">
        <w:rPr>
          <w:rFonts w:eastAsia="Times New Roman" w:cs="Times New Roman"/>
        </w:rPr>
        <w:t xml:space="preserve"> KMH menetluse peat</w:t>
      </w:r>
      <w:r w:rsidR="00A84B0C">
        <w:rPr>
          <w:rFonts w:eastAsia="Times New Roman" w:cs="Times New Roman"/>
        </w:rPr>
        <w:t>u</w:t>
      </w:r>
      <w:r w:rsidR="2EAF36D9" w:rsidRPr="3B28F6A3">
        <w:rPr>
          <w:rFonts w:eastAsia="Times New Roman" w:cs="Times New Roman"/>
        </w:rPr>
        <w:t>mise</w:t>
      </w:r>
      <w:r w:rsidR="2A2ABB5D" w:rsidRPr="3B28F6A3">
        <w:rPr>
          <w:rFonts w:eastAsia="Times New Roman" w:cs="Times New Roman"/>
        </w:rPr>
        <w:t>l</w:t>
      </w:r>
      <w:r w:rsidR="2EAF36D9" w:rsidRPr="3B28F6A3">
        <w:rPr>
          <w:rFonts w:eastAsia="Times New Roman" w:cs="Times New Roman"/>
        </w:rPr>
        <w:t xml:space="preserve"> ei </w:t>
      </w:r>
      <w:r w:rsidR="2A2ABB5D" w:rsidRPr="3B28F6A3">
        <w:rPr>
          <w:rFonts w:eastAsia="Times New Roman" w:cs="Times New Roman"/>
        </w:rPr>
        <w:t>tee</w:t>
      </w:r>
      <w:r w:rsidR="2EAF36D9" w:rsidRPr="3B28F6A3">
        <w:rPr>
          <w:rFonts w:eastAsia="Times New Roman" w:cs="Times New Roman"/>
        </w:rPr>
        <w:t xml:space="preserve"> loa andja </w:t>
      </w:r>
      <w:proofErr w:type="spellStart"/>
      <w:r w:rsidR="2714CEF7" w:rsidRPr="3B28F6A3">
        <w:rPr>
          <w:rFonts w:eastAsia="Times New Roman" w:cs="Times New Roman"/>
        </w:rPr>
        <w:t>KMHga</w:t>
      </w:r>
      <w:proofErr w:type="spellEnd"/>
      <w:r w:rsidR="2714CEF7" w:rsidRPr="3B28F6A3">
        <w:rPr>
          <w:rFonts w:eastAsia="Times New Roman" w:cs="Times New Roman"/>
        </w:rPr>
        <w:t xml:space="preserve"> seotud </w:t>
      </w:r>
      <w:r w:rsidR="2EAF36D9" w:rsidRPr="3B28F6A3">
        <w:rPr>
          <w:rFonts w:eastAsia="Times New Roman" w:cs="Times New Roman"/>
        </w:rPr>
        <w:t>menetlustoiminguid</w:t>
      </w:r>
      <w:r w:rsidR="00B43F99">
        <w:rPr>
          <w:rFonts w:eastAsia="Times New Roman" w:cs="Times New Roman"/>
        </w:rPr>
        <w:t>,</w:t>
      </w:r>
      <w:r w:rsidR="2EAF36D9" w:rsidRPr="3B28F6A3">
        <w:rPr>
          <w:rFonts w:eastAsia="Times New Roman" w:cs="Times New Roman"/>
        </w:rPr>
        <w:t xml:space="preserve"> </w:t>
      </w:r>
      <w:r w:rsidR="3B41573F" w:rsidRPr="3B28F6A3">
        <w:rPr>
          <w:rFonts w:eastAsia="Times New Roman" w:cs="Times New Roman"/>
        </w:rPr>
        <w:lastRenderedPageBreak/>
        <w:t>ei küsi asjaomastelt asutustelt KMH programmi/aruande kohta seisukohti</w:t>
      </w:r>
      <w:r w:rsidR="000D0465">
        <w:rPr>
          <w:rFonts w:eastAsia="Times New Roman" w:cs="Times New Roman"/>
        </w:rPr>
        <w:t>,</w:t>
      </w:r>
      <w:r w:rsidR="383CF1FD" w:rsidRPr="3B28F6A3">
        <w:rPr>
          <w:rFonts w:eastAsia="Times New Roman" w:cs="Times New Roman"/>
        </w:rPr>
        <w:t xml:space="preserve"> </w:t>
      </w:r>
      <w:r w:rsidR="2EAF36D9" w:rsidRPr="3B28F6A3">
        <w:rPr>
          <w:rFonts w:eastAsia="Times New Roman" w:cs="Times New Roman"/>
        </w:rPr>
        <w:t xml:space="preserve">ei korralda </w:t>
      </w:r>
      <w:r w:rsidR="1819D378" w:rsidRPr="3B28F6A3">
        <w:rPr>
          <w:rFonts w:eastAsia="Times New Roman" w:cs="Times New Roman"/>
        </w:rPr>
        <w:t xml:space="preserve">KMH programmi/aruande </w:t>
      </w:r>
      <w:r w:rsidR="2EAF36D9" w:rsidRPr="3B28F6A3">
        <w:rPr>
          <w:rFonts w:eastAsia="Times New Roman" w:cs="Times New Roman"/>
        </w:rPr>
        <w:t xml:space="preserve">avalikke </w:t>
      </w:r>
      <w:r w:rsidR="28164B58" w:rsidRPr="3B28F6A3">
        <w:rPr>
          <w:rFonts w:eastAsia="Times New Roman" w:cs="Times New Roman"/>
        </w:rPr>
        <w:t xml:space="preserve">väljapanekuid ega </w:t>
      </w:r>
      <w:r w:rsidR="2EAF36D9" w:rsidRPr="3B28F6A3">
        <w:rPr>
          <w:rFonts w:eastAsia="Times New Roman" w:cs="Times New Roman"/>
        </w:rPr>
        <w:t>arutelusid</w:t>
      </w:r>
      <w:r w:rsidR="000D0465">
        <w:rPr>
          <w:rFonts w:eastAsia="Times New Roman" w:cs="Times New Roman"/>
        </w:rPr>
        <w:t>,</w:t>
      </w:r>
      <w:r w:rsidR="2EAF36D9" w:rsidRPr="3B28F6A3">
        <w:rPr>
          <w:rFonts w:eastAsia="Times New Roman" w:cs="Times New Roman"/>
        </w:rPr>
        <w:t xml:space="preserve"> ei tee KMH</w:t>
      </w:r>
      <w:r w:rsidR="5F487B0C" w:rsidRPr="3B28F6A3">
        <w:rPr>
          <w:rFonts w:eastAsia="Times New Roman" w:cs="Times New Roman"/>
        </w:rPr>
        <w:t xml:space="preserve"> programmi</w:t>
      </w:r>
      <w:r w:rsidR="7F92EB79" w:rsidRPr="3B28F6A3">
        <w:rPr>
          <w:rFonts w:eastAsia="Times New Roman" w:cs="Times New Roman"/>
        </w:rPr>
        <w:t>/aruande</w:t>
      </w:r>
      <w:r w:rsidR="5F487B0C" w:rsidRPr="3B28F6A3">
        <w:rPr>
          <w:rFonts w:eastAsia="Times New Roman" w:cs="Times New Roman"/>
        </w:rPr>
        <w:t xml:space="preserve"> </w:t>
      </w:r>
      <w:r w:rsidR="2EAF36D9" w:rsidRPr="3B28F6A3">
        <w:rPr>
          <w:rFonts w:eastAsia="Times New Roman" w:cs="Times New Roman"/>
        </w:rPr>
        <w:t xml:space="preserve"> nõuetele</w:t>
      </w:r>
      <w:r w:rsidR="098E5E11" w:rsidRPr="3B28F6A3">
        <w:rPr>
          <w:rFonts w:eastAsia="Times New Roman" w:cs="Times New Roman"/>
        </w:rPr>
        <w:t xml:space="preserve"> </w:t>
      </w:r>
      <w:r w:rsidR="2EAF36D9" w:rsidRPr="3B28F6A3">
        <w:rPr>
          <w:rFonts w:eastAsia="Times New Roman" w:cs="Times New Roman"/>
        </w:rPr>
        <w:t>vastavaks tunnistamise otsuseid. Loa taotleja</w:t>
      </w:r>
      <w:r w:rsidR="69AD9BCA" w:rsidRPr="3B28F6A3">
        <w:rPr>
          <w:rFonts w:eastAsia="Times New Roman" w:cs="Times New Roman"/>
        </w:rPr>
        <w:t>l</w:t>
      </w:r>
      <w:r w:rsidR="2EAF36D9" w:rsidRPr="3B28F6A3">
        <w:rPr>
          <w:rFonts w:eastAsia="Times New Roman" w:cs="Times New Roman"/>
        </w:rPr>
        <w:t xml:space="preserve"> </w:t>
      </w:r>
      <w:r w:rsidR="5CAB75A5" w:rsidRPr="3B28F6A3">
        <w:rPr>
          <w:rFonts w:eastAsia="Times New Roman" w:cs="Times New Roman"/>
        </w:rPr>
        <w:t xml:space="preserve">on võimalik jätkata </w:t>
      </w:r>
      <w:proofErr w:type="spellStart"/>
      <w:r w:rsidR="6E8AA005" w:rsidRPr="3B28F6A3">
        <w:rPr>
          <w:rFonts w:eastAsia="Times New Roman" w:cs="Times New Roman"/>
        </w:rPr>
        <w:t>KMH</w:t>
      </w:r>
      <w:r w:rsidR="5AC43794" w:rsidRPr="3B28F6A3">
        <w:rPr>
          <w:rFonts w:eastAsia="Times New Roman" w:cs="Times New Roman"/>
        </w:rPr>
        <w:t>ga</w:t>
      </w:r>
      <w:proofErr w:type="spellEnd"/>
      <w:r w:rsidR="5AC43794" w:rsidRPr="3B28F6A3">
        <w:rPr>
          <w:rFonts w:eastAsia="Times New Roman" w:cs="Times New Roman"/>
        </w:rPr>
        <w:t xml:space="preserve"> seotud tegevustega</w:t>
      </w:r>
      <w:r w:rsidR="6E8AA005" w:rsidRPr="3B28F6A3">
        <w:rPr>
          <w:rFonts w:eastAsia="Times New Roman" w:cs="Times New Roman"/>
        </w:rPr>
        <w:t xml:space="preserve"> </w:t>
      </w:r>
      <w:r w:rsidR="495AA4F7" w:rsidRPr="3B28F6A3">
        <w:rPr>
          <w:rFonts w:eastAsia="Times New Roman" w:cs="Times New Roman"/>
        </w:rPr>
        <w:t>(n</w:t>
      </w:r>
      <w:r w:rsidR="641F0476" w:rsidRPr="3B28F6A3">
        <w:rPr>
          <w:rFonts w:eastAsia="Times New Roman" w:cs="Times New Roman"/>
        </w:rPr>
        <w:t>äiteks</w:t>
      </w:r>
      <w:r w:rsidR="495AA4F7" w:rsidRPr="3B28F6A3">
        <w:rPr>
          <w:rFonts w:eastAsia="Times New Roman" w:cs="Times New Roman"/>
        </w:rPr>
        <w:t xml:space="preserve"> eksperdi</w:t>
      </w:r>
      <w:r w:rsidR="394B2921" w:rsidRPr="3B28F6A3">
        <w:rPr>
          <w:rFonts w:eastAsia="Times New Roman" w:cs="Times New Roman"/>
        </w:rPr>
        <w:t>rühma pool</w:t>
      </w:r>
      <w:r w:rsidR="74051873" w:rsidRPr="3B28F6A3">
        <w:rPr>
          <w:rFonts w:eastAsia="Times New Roman" w:cs="Times New Roman"/>
        </w:rPr>
        <w:t>t</w:t>
      </w:r>
      <w:r w:rsidR="394B2921" w:rsidRPr="3B28F6A3">
        <w:rPr>
          <w:rFonts w:eastAsia="Times New Roman" w:cs="Times New Roman"/>
        </w:rPr>
        <w:t xml:space="preserve"> uuringute teostamine</w:t>
      </w:r>
      <w:r w:rsidR="2B01ADBB" w:rsidRPr="3B28F6A3">
        <w:rPr>
          <w:rFonts w:eastAsia="Times New Roman" w:cs="Times New Roman"/>
        </w:rPr>
        <w:t>, KMH programmi/aruande koostamine</w:t>
      </w:r>
      <w:r w:rsidR="495AA4F7" w:rsidRPr="3B28F6A3">
        <w:rPr>
          <w:rFonts w:eastAsia="Times New Roman" w:cs="Times New Roman"/>
        </w:rPr>
        <w:t>)</w:t>
      </w:r>
      <w:r w:rsidR="2EAF36D9" w:rsidRPr="3B28F6A3">
        <w:rPr>
          <w:rFonts w:eastAsia="Times New Roman" w:cs="Times New Roman"/>
        </w:rPr>
        <w:t>, kuid</w:t>
      </w:r>
      <w:r w:rsidR="55B5F27A" w:rsidRPr="3B28F6A3">
        <w:rPr>
          <w:rFonts w:eastAsia="Times New Roman" w:cs="Times New Roman"/>
        </w:rPr>
        <w:t xml:space="preserve"> </w:t>
      </w:r>
      <w:r w:rsidR="000D0465">
        <w:rPr>
          <w:rFonts w:eastAsia="Times New Roman" w:cs="Times New Roman"/>
        </w:rPr>
        <w:t xml:space="preserve">loa taotlejal </w:t>
      </w:r>
      <w:r w:rsidR="55B5F27A" w:rsidRPr="3B28F6A3">
        <w:rPr>
          <w:rFonts w:eastAsia="Times New Roman" w:cs="Times New Roman"/>
        </w:rPr>
        <w:t>tuleb arvestada, et</w:t>
      </w:r>
      <w:r w:rsidR="2EAF36D9" w:rsidRPr="3B28F6A3">
        <w:rPr>
          <w:rFonts w:eastAsia="Times New Roman" w:cs="Times New Roman"/>
        </w:rPr>
        <w:t xml:space="preserve"> võtab </w:t>
      </w:r>
      <w:r w:rsidR="53C38028" w:rsidRPr="3B28F6A3">
        <w:rPr>
          <w:rFonts w:eastAsia="Times New Roman" w:cs="Times New Roman"/>
        </w:rPr>
        <w:t xml:space="preserve">sellega </w:t>
      </w:r>
      <w:r w:rsidR="2EAF36D9" w:rsidRPr="3B28F6A3">
        <w:rPr>
          <w:rFonts w:eastAsia="Times New Roman" w:cs="Times New Roman"/>
        </w:rPr>
        <w:t xml:space="preserve">riskid </w:t>
      </w:r>
      <w:r w:rsidR="2A2ABB5D" w:rsidRPr="3B28F6A3">
        <w:rPr>
          <w:rFonts w:eastAsia="Times New Roman" w:cs="Times New Roman"/>
        </w:rPr>
        <w:t xml:space="preserve">ja </w:t>
      </w:r>
      <w:r w:rsidR="000D0465">
        <w:rPr>
          <w:rFonts w:eastAsia="Times New Roman" w:cs="Times New Roman"/>
        </w:rPr>
        <w:t xml:space="preserve">võimalikud </w:t>
      </w:r>
      <w:r w:rsidR="2A2ABB5D" w:rsidRPr="3B28F6A3">
        <w:rPr>
          <w:rFonts w:eastAsia="Times New Roman" w:cs="Times New Roman"/>
        </w:rPr>
        <w:t xml:space="preserve">kulud, </w:t>
      </w:r>
      <w:r w:rsidR="69FBAF85" w:rsidRPr="3B28F6A3">
        <w:rPr>
          <w:rFonts w:eastAsia="Times New Roman" w:cs="Times New Roman"/>
        </w:rPr>
        <w:t xml:space="preserve">arvestades </w:t>
      </w:r>
      <w:r w:rsidR="2EAF36D9" w:rsidRPr="3B28F6A3">
        <w:rPr>
          <w:rFonts w:eastAsia="Times New Roman" w:cs="Times New Roman"/>
        </w:rPr>
        <w:t>eeltoodut.</w:t>
      </w:r>
      <w:r w:rsidR="332794A1" w:rsidRPr="3B28F6A3">
        <w:rPr>
          <w:rFonts w:eastAsia="Times New Roman" w:cs="Times New Roman"/>
        </w:rPr>
        <w:t xml:space="preserve"> </w:t>
      </w:r>
    </w:p>
    <w:p w14:paraId="476E839B" w14:textId="77777777" w:rsidR="00B46180" w:rsidRDefault="00B46180" w:rsidP="002C15DE">
      <w:pPr>
        <w:jc w:val="both"/>
        <w:rPr>
          <w:rFonts w:eastAsia="Times New Roman" w:cs="Times New Roman"/>
          <w:szCs w:val="24"/>
        </w:rPr>
      </w:pPr>
    </w:p>
    <w:p w14:paraId="79AACFC1" w14:textId="789BF0B3" w:rsidR="00930E70" w:rsidRDefault="00930E70" w:rsidP="00930E70">
      <w:pPr>
        <w:jc w:val="both"/>
        <w:rPr>
          <w:rFonts w:cs="Times New Roman"/>
        </w:rPr>
      </w:pPr>
      <w:bookmarkStart w:id="7" w:name="_Hlk158593865"/>
      <w:r w:rsidRPr="3B28F6A3">
        <w:rPr>
          <w:rFonts w:cs="Times New Roman"/>
        </w:rPr>
        <w:t xml:space="preserve">Põlevkivi kaevandamise lubade mitteandmine ja mittemuutmine on kuni 2026. aastani kestval üleminekuperioodil vajalik, </w:t>
      </w:r>
      <w:r>
        <w:rPr>
          <w:rFonts w:cs="Times New Roman"/>
        </w:rPr>
        <w:t xml:space="preserve">et vähendada täiendava põlevkiviressursi kasutuselevõtmist või selle kasutusaega, arvestades kliimaseaduse väljatöötamisprotsessiga seotud võimalikke muudatusi põlevkivi kasutuspõhimõtetes. </w:t>
      </w:r>
      <w:r w:rsidRPr="00950F21">
        <w:rPr>
          <w:rFonts w:cs="Times New Roman"/>
        </w:rPr>
        <w:t>Põlevkivi kaevandamise lubade</w:t>
      </w:r>
      <w:r>
        <w:rPr>
          <w:rFonts w:cs="Times New Roman"/>
        </w:rPr>
        <w:t xml:space="preserve"> </w:t>
      </w:r>
      <w:r w:rsidRPr="00950F21">
        <w:rPr>
          <w:rFonts w:cs="Times New Roman"/>
        </w:rPr>
        <w:t xml:space="preserve">kehtivusaeg on üldjuhul </w:t>
      </w:r>
      <w:r w:rsidR="00D25FE4">
        <w:rPr>
          <w:rFonts w:cs="Times New Roman"/>
        </w:rPr>
        <w:t xml:space="preserve">pikk, kuni </w:t>
      </w:r>
      <w:r w:rsidRPr="00950F21">
        <w:rPr>
          <w:rFonts w:cs="Times New Roman"/>
        </w:rPr>
        <w:t>30 aastat (</w:t>
      </w:r>
      <w:proofErr w:type="spellStart"/>
      <w:r w:rsidRPr="00950F21">
        <w:rPr>
          <w:rFonts w:cs="Times New Roman"/>
        </w:rPr>
        <w:t>MaaPSi</w:t>
      </w:r>
      <w:proofErr w:type="spellEnd"/>
      <w:r w:rsidRPr="00950F21">
        <w:rPr>
          <w:rFonts w:cs="Times New Roman"/>
        </w:rPr>
        <w:t xml:space="preserve"> § 60 lõige 1)</w:t>
      </w:r>
      <w:r>
        <w:rPr>
          <w:rFonts w:cs="Times New Roman"/>
        </w:rPr>
        <w:t xml:space="preserve">. </w:t>
      </w:r>
      <w:r w:rsidR="00D25FE4">
        <w:rPr>
          <w:rFonts w:cs="Times New Roman"/>
        </w:rPr>
        <w:t>Seejuures</w:t>
      </w:r>
      <w:r w:rsidR="00D25FE4" w:rsidRPr="00950F21">
        <w:rPr>
          <w:rFonts w:cs="Times New Roman"/>
        </w:rPr>
        <w:t xml:space="preserve"> </w:t>
      </w:r>
      <w:r w:rsidR="008D177C" w:rsidRPr="008D177C">
        <w:rPr>
          <w:rFonts w:cs="Times New Roman"/>
        </w:rPr>
        <w:t xml:space="preserve">tuleb arvestada, et loa menetlus ja kaevandamistegevuse planeerimine on aega ja ressursse nõudev protsess. Ka tehnoloogilistel põhjustel  on ebamõistlik jaotada neid tegevusi osadeks, samuti lähtuvalt mäeeraldises maavara täieliku ammendamise põhimõttest. Seetõttu </w:t>
      </w:r>
      <w:r w:rsidR="00D25FE4" w:rsidRPr="00950F21">
        <w:rPr>
          <w:rFonts w:cs="Times New Roman"/>
        </w:rPr>
        <w:t xml:space="preserve">ei </w:t>
      </w:r>
      <w:r w:rsidR="00D25FE4">
        <w:rPr>
          <w:rFonts w:cs="Times New Roman"/>
        </w:rPr>
        <w:t>ole eelistatud</w:t>
      </w:r>
      <w:r w:rsidR="00D25FE4" w:rsidRPr="00950F21">
        <w:rPr>
          <w:rFonts w:cs="Times New Roman"/>
        </w:rPr>
        <w:t xml:space="preserve"> </w:t>
      </w:r>
      <w:r w:rsidR="00D25FE4">
        <w:rPr>
          <w:rFonts w:cs="Times New Roman"/>
        </w:rPr>
        <w:t xml:space="preserve">ka sellised </w:t>
      </w:r>
      <w:r w:rsidR="00D25FE4" w:rsidRPr="00950F21">
        <w:rPr>
          <w:rFonts w:cs="Times New Roman"/>
        </w:rPr>
        <w:t>võimalused</w:t>
      </w:r>
      <w:r w:rsidR="00D25FE4">
        <w:rPr>
          <w:rFonts w:cs="Times New Roman"/>
        </w:rPr>
        <w:t>,</w:t>
      </w:r>
      <w:r w:rsidR="00D25FE4" w:rsidRPr="00950F21">
        <w:rPr>
          <w:rFonts w:cs="Times New Roman"/>
        </w:rPr>
        <w:t xml:space="preserve"> nagu </w:t>
      </w:r>
      <w:r w:rsidR="00D25FE4">
        <w:rPr>
          <w:rFonts w:cs="Times New Roman"/>
        </w:rPr>
        <w:t xml:space="preserve">keskkonnaloa </w:t>
      </w:r>
      <w:r w:rsidR="00D25FE4" w:rsidRPr="00950F21">
        <w:rPr>
          <w:rFonts w:cs="Times New Roman"/>
        </w:rPr>
        <w:t>osaline andmine</w:t>
      </w:r>
      <w:r w:rsidR="00D25FE4">
        <w:rPr>
          <w:rFonts w:cs="Times New Roman"/>
        </w:rPr>
        <w:t xml:space="preserve"> (</w:t>
      </w:r>
      <w:r w:rsidR="00B43F99">
        <w:rPr>
          <w:rFonts w:eastAsia="Times New Roman" w:cs="Times New Roman"/>
        </w:rPr>
        <w:t>k</w:t>
      </w:r>
      <w:r w:rsidR="00D25FE4" w:rsidRPr="00BD377E">
        <w:rPr>
          <w:rFonts w:eastAsia="Times New Roman" w:cs="Times New Roman"/>
        </w:rPr>
        <w:t>eskkonnaseadustiku üldosa seaduse §</w:t>
      </w:r>
      <w:r w:rsidR="00D25FE4">
        <w:rPr>
          <w:rFonts w:eastAsia="Times New Roman" w:cs="Times New Roman"/>
        </w:rPr>
        <w:t>-s</w:t>
      </w:r>
      <w:r w:rsidR="00D25FE4" w:rsidRPr="00BD377E">
        <w:rPr>
          <w:rFonts w:eastAsia="Times New Roman" w:cs="Times New Roman"/>
        </w:rPr>
        <w:t xml:space="preserve"> 56</w:t>
      </w:r>
      <w:r w:rsidR="00D25FE4">
        <w:rPr>
          <w:rFonts w:eastAsia="Times New Roman" w:cs="Times New Roman"/>
        </w:rPr>
        <w:t xml:space="preserve"> sätestatud võim</w:t>
      </w:r>
      <w:r w:rsidR="00B43F99">
        <w:rPr>
          <w:rFonts w:eastAsia="Times New Roman" w:cs="Times New Roman"/>
        </w:rPr>
        <w:t>a</w:t>
      </w:r>
      <w:r w:rsidR="00D25FE4">
        <w:rPr>
          <w:rFonts w:eastAsia="Times New Roman" w:cs="Times New Roman"/>
        </w:rPr>
        <w:t>lus)</w:t>
      </w:r>
      <w:r w:rsidR="00D25FE4">
        <w:rPr>
          <w:rFonts w:cs="Times New Roman"/>
        </w:rPr>
        <w:t xml:space="preserve"> ega loa andmine lühemaks perioodiks, kui maavara ammendumise aeg mäeeraldisel (selgitatud </w:t>
      </w:r>
      <w:r w:rsidR="007B4630">
        <w:rPr>
          <w:rFonts w:cs="Times New Roman"/>
        </w:rPr>
        <w:t>peatükis</w:t>
      </w:r>
      <w:r w:rsidR="00D25FE4">
        <w:rPr>
          <w:rFonts w:cs="Times New Roman"/>
        </w:rPr>
        <w:t xml:space="preserve"> 6.2).</w:t>
      </w:r>
    </w:p>
    <w:bookmarkEnd w:id="7"/>
    <w:p w14:paraId="28F11A26" w14:textId="77777777" w:rsidR="00930E70" w:rsidRDefault="00930E70" w:rsidP="00930E70">
      <w:pPr>
        <w:jc w:val="both"/>
        <w:rPr>
          <w:rFonts w:cs="Times New Roman"/>
        </w:rPr>
      </w:pPr>
    </w:p>
    <w:p w14:paraId="4484E12C" w14:textId="39E55384" w:rsidR="00930E70" w:rsidRPr="00B3005F" w:rsidRDefault="00930E70" w:rsidP="00930E70">
      <w:pPr>
        <w:jc w:val="both"/>
        <w:rPr>
          <w:rFonts w:cs="Times New Roman"/>
        </w:rPr>
      </w:pPr>
      <w:r w:rsidRPr="00B3005F">
        <w:rPr>
          <w:rFonts w:cs="Times New Roman"/>
        </w:rPr>
        <w:t xml:space="preserve">Enne seaduseelnõu ja seletuskirja koostamist ei koostatud väljatöötamiskavatsust, kuna eelnõu menetlus on kiireloomuline ja tegemist on ajutise kestusega meetmega, mis ei avalda pikemaajaliselt olulist mõju (Vabariigi Valitsuse 22. novembri 2011. a määruse nr 180 „Hea õigusloome ja normitehnika eeskiri“ § 1 lõike 2 punktid 1 ja 5). </w:t>
      </w:r>
      <w:r w:rsidR="00FD7A81">
        <w:rPr>
          <w:rFonts w:cs="Times New Roman"/>
        </w:rPr>
        <w:t>M</w:t>
      </w:r>
      <w:r w:rsidRPr="00B3005F">
        <w:rPr>
          <w:rFonts w:cs="Times New Roman"/>
        </w:rPr>
        <w:t xml:space="preserve">uutunud </w:t>
      </w:r>
      <w:r w:rsidR="00FD7A81" w:rsidRPr="00B3005F">
        <w:rPr>
          <w:rFonts w:cs="Times New Roman"/>
        </w:rPr>
        <w:t xml:space="preserve">on </w:t>
      </w:r>
      <w:r w:rsidRPr="00B3005F">
        <w:rPr>
          <w:rFonts w:cs="Times New Roman"/>
        </w:rPr>
        <w:t>Eesti riigi võetud pikaajalised eesmärgid ja kohustused kliimaneutraals</w:t>
      </w:r>
      <w:r>
        <w:rPr>
          <w:rFonts w:cs="Times New Roman"/>
        </w:rPr>
        <w:t>u</w:t>
      </w:r>
      <w:r w:rsidRPr="00B3005F">
        <w:rPr>
          <w:rFonts w:cs="Times New Roman"/>
        </w:rPr>
        <w:t>se saavutamiseks aastaks 2050, mistõttu on vaja ajutiselt peatada põlevkivi kaevandamislubade menetlused, kuni on selgitatud välja põlevkivi kaevandamise ja kasutamise kliimamõju ning selle roll Eesti kliimaeesmärkide saavutamisel, samuti põlevkivi kasutamise vajadus ja võimalused.</w:t>
      </w:r>
    </w:p>
    <w:p w14:paraId="38BF25C2" w14:textId="77777777" w:rsidR="00930E70" w:rsidRPr="00B3005F" w:rsidRDefault="00930E70" w:rsidP="00930E70">
      <w:pPr>
        <w:jc w:val="both"/>
        <w:rPr>
          <w:rFonts w:cs="Times New Roman"/>
        </w:rPr>
      </w:pPr>
    </w:p>
    <w:p w14:paraId="181855FA" w14:textId="77777777" w:rsidR="00930E70" w:rsidRDefault="00930E70" w:rsidP="00930E70">
      <w:pPr>
        <w:jc w:val="both"/>
        <w:rPr>
          <w:rFonts w:cs="Times New Roman"/>
        </w:rPr>
      </w:pPr>
      <w:r w:rsidRPr="00B3005F">
        <w:rPr>
          <w:rFonts w:cs="Times New Roman"/>
        </w:rPr>
        <w:t>Eelnõu menetlus peab olema kiireloomuline, kuna eesmärk on tagada, et enne kliimaseaduse ning sellest tuleneva maapõueseaduse muudatuste jõustumist ei</w:t>
      </w:r>
      <w:r>
        <w:rPr>
          <w:rFonts w:cs="Times New Roman"/>
        </w:rPr>
        <w:t xml:space="preserve"> antaks kasutusse uut põlevkivivaru ega pikendataks olemasolevate lubade kehtivust.</w:t>
      </w:r>
    </w:p>
    <w:p w14:paraId="78A70AC5" w14:textId="77777777" w:rsidR="00930E70" w:rsidRPr="00B3005F" w:rsidRDefault="00930E70" w:rsidP="00930E70">
      <w:pPr>
        <w:jc w:val="both"/>
        <w:rPr>
          <w:rFonts w:cs="Times New Roman"/>
        </w:rPr>
      </w:pPr>
    </w:p>
    <w:p w14:paraId="3B551530" w14:textId="77777777" w:rsidR="00930E70" w:rsidRPr="0053561C" w:rsidRDefault="00930E70" w:rsidP="00930E70">
      <w:pPr>
        <w:jc w:val="both"/>
        <w:rPr>
          <w:rFonts w:cs="Times New Roman"/>
        </w:rPr>
      </w:pPr>
      <w:r w:rsidRPr="00B3005F">
        <w:rPr>
          <w:rFonts w:cs="Times New Roman"/>
        </w:rPr>
        <w:t xml:space="preserve">Kuna tegemist on ajutise kestusega meetmega, ei ole ette nähtud eelnõuga kavandatud muudatuse mõjude </w:t>
      </w:r>
      <w:proofErr w:type="spellStart"/>
      <w:r w:rsidRPr="00B3005F">
        <w:rPr>
          <w:rFonts w:cs="Times New Roman"/>
        </w:rPr>
        <w:t>järelhindamist</w:t>
      </w:r>
      <w:proofErr w:type="spellEnd"/>
      <w:r w:rsidRPr="00B3005F">
        <w:rPr>
          <w:rFonts w:cs="Times New Roman"/>
        </w:rPr>
        <w:t>.</w:t>
      </w:r>
    </w:p>
    <w:p w14:paraId="78E6C95A" w14:textId="77777777" w:rsidR="00C60637" w:rsidRPr="0053561C" w:rsidRDefault="00C60637" w:rsidP="002C15DE">
      <w:pPr>
        <w:pStyle w:val="Vahedeta"/>
        <w:jc w:val="both"/>
        <w:rPr>
          <w:rFonts w:ascii="Times New Roman" w:hAnsi="Times New Roman" w:cs="Times New Roman"/>
          <w:bCs/>
          <w:sz w:val="24"/>
          <w:szCs w:val="24"/>
        </w:rPr>
      </w:pPr>
    </w:p>
    <w:p w14:paraId="46D97C26" w14:textId="77777777" w:rsidR="00EA2D18" w:rsidRPr="0053561C" w:rsidRDefault="00EA2D18" w:rsidP="002C15DE">
      <w:pPr>
        <w:pStyle w:val="Vahedeta"/>
        <w:jc w:val="both"/>
        <w:rPr>
          <w:rFonts w:ascii="Times New Roman" w:hAnsi="Times New Roman" w:cs="Times New Roman"/>
          <w:b/>
          <w:sz w:val="24"/>
          <w:szCs w:val="24"/>
        </w:rPr>
      </w:pPr>
      <w:r w:rsidRPr="0053561C">
        <w:rPr>
          <w:rFonts w:ascii="Times New Roman" w:hAnsi="Times New Roman" w:cs="Times New Roman"/>
          <w:b/>
          <w:sz w:val="24"/>
          <w:szCs w:val="24"/>
        </w:rPr>
        <w:t>3. Eelnõu sisu ja võrdlev analüüs</w:t>
      </w:r>
    </w:p>
    <w:p w14:paraId="27F1F902" w14:textId="77777777" w:rsidR="00DB3ED2" w:rsidRPr="0053561C" w:rsidRDefault="00DB3ED2" w:rsidP="002C15DE">
      <w:pPr>
        <w:pStyle w:val="Vahedeta"/>
        <w:jc w:val="both"/>
        <w:rPr>
          <w:rFonts w:ascii="Times New Roman" w:hAnsi="Times New Roman" w:cs="Times New Roman"/>
          <w:b/>
          <w:sz w:val="24"/>
          <w:szCs w:val="24"/>
        </w:rPr>
      </w:pPr>
    </w:p>
    <w:p w14:paraId="44744A85" w14:textId="04F700EF" w:rsidR="00B46180" w:rsidRPr="0053561C" w:rsidRDefault="231EFC30" w:rsidP="002C15DE">
      <w:pPr>
        <w:keepNext/>
        <w:jc w:val="both"/>
        <w:rPr>
          <w:rFonts w:cs="Times New Roman"/>
        </w:rPr>
      </w:pPr>
      <w:r w:rsidRPr="330208FF">
        <w:rPr>
          <w:rFonts w:cs="Times New Roman"/>
        </w:rPr>
        <w:t xml:space="preserve">Eelnõukohase seadusega täiendatakse </w:t>
      </w:r>
      <w:r w:rsidRPr="330208FF">
        <w:rPr>
          <w:rFonts w:cs="Times New Roman"/>
          <w:b/>
          <w:bCs/>
        </w:rPr>
        <w:t>maapõueseadust §-ga 135</w:t>
      </w:r>
      <w:r w:rsidR="0F591E83" w:rsidRPr="330208FF">
        <w:rPr>
          <w:rFonts w:cs="Times New Roman"/>
          <w:b/>
          <w:bCs/>
          <w:vertAlign w:val="superscript"/>
        </w:rPr>
        <w:t>10</w:t>
      </w:r>
      <w:r w:rsidRPr="330208FF">
        <w:rPr>
          <w:rFonts w:cs="Times New Roman"/>
        </w:rPr>
        <w:t>, milles sätestatakse rakendusnormid kuni 2026. aasta 1. jaanuarini vältaval üleminekuperioodil põlevkivi kaevandamiseks esitatud taotluste menetl</w:t>
      </w:r>
      <w:r w:rsidR="543279C5" w:rsidRPr="330208FF">
        <w:rPr>
          <w:rFonts w:cs="Times New Roman"/>
        </w:rPr>
        <w:t>emiseks</w:t>
      </w:r>
      <w:r w:rsidRPr="330208FF">
        <w:rPr>
          <w:rFonts w:cs="Times New Roman"/>
        </w:rPr>
        <w:t>.</w:t>
      </w:r>
    </w:p>
    <w:p w14:paraId="3C5B9C72" w14:textId="77777777" w:rsidR="00B46180" w:rsidRDefault="00B46180" w:rsidP="002C15DE">
      <w:pPr>
        <w:jc w:val="both"/>
        <w:rPr>
          <w:rFonts w:eastAsia="Times New Roman" w:cs="Times New Roman"/>
          <w:i/>
          <w:iCs/>
          <w:szCs w:val="24"/>
        </w:rPr>
      </w:pPr>
    </w:p>
    <w:p w14:paraId="218D89DF" w14:textId="28E7EF93" w:rsidR="00B46180" w:rsidRDefault="00B46180" w:rsidP="002C15DE">
      <w:pPr>
        <w:keepNext/>
        <w:jc w:val="both"/>
        <w:rPr>
          <w:rFonts w:cs="Times New Roman"/>
        </w:rPr>
      </w:pPr>
      <w:r w:rsidRPr="16216299">
        <w:rPr>
          <w:rFonts w:cs="Times New Roman"/>
        </w:rPr>
        <w:t xml:space="preserve">Nimetatud paragrahvi </w:t>
      </w:r>
      <w:r w:rsidRPr="004C5CC6">
        <w:rPr>
          <w:rFonts w:cs="Times New Roman"/>
          <w:b/>
          <w:bCs/>
        </w:rPr>
        <w:t>lõike 1</w:t>
      </w:r>
      <w:r w:rsidRPr="16216299">
        <w:rPr>
          <w:rFonts w:cs="Times New Roman"/>
        </w:rPr>
        <w:t xml:space="preserve"> kohaselt peatu</w:t>
      </w:r>
      <w:r>
        <w:rPr>
          <w:rFonts w:cs="Times New Roman"/>
        </w:rPr>
        <w:t>b</w:t>
      </w:r>
      <w:r w:rsidRPr="16216299">
        <w:rPr>
          <w:rFonts w:cs="Times New Roman"/>
        </w:rPr>
        <w:t xml:space="preserve"> juba esitatud </w:t>
      </w:r>
      <w:r w:rsidR="00FB5967">
        <w:rPr>
          <w:rFonts w:cs="Times New Roman"/>
        </w:rPr>
        <w:t xml:space="preserve">põlevkivi </w:t>
      </w:r>
      <w:r w:rsidRPr="16216299">
        <w:rPr>
          <w:rFonts w:eastAsia="Times New Roman" w:cs="Times New Roman"/>
          <w:szCs w:val="24"/>
        </w:rPr>
        <w:t>kaevandamis</w:t>
      </w:r>
      <w:r w:rsidR="009754A4">
        <w:rPr>
          <w:rFonts w:eastAsia="Times New Roman" w:cs="Times New Roman"/>
          <w:szCs w:val="24"/>
        </w:rPr>
        <w:t xml:space="preserve">e </w:t>
      </w:r>
      <w:r w:rsidRPr="16216299">
        <w:rPr>
          <w:rFonts w:eastAsia="Times New Roman" w:cs="Times New Roman"/>
          <w:szCs w:val="24"/>
        </w:rPr>
        <w:t>loa saamiseks või loa muutmiseks, sealhulgas mäeeraldise laiendamiseks esitatud loataotluste menetlus, samuti loataotluste menetluses juba algatatud keskkonnamõju hindami</w:t>
      </w:r>
      <w:r>
        <w:rPr>
          <w:rFonts w:eastAsia="Times New Roman" w:cs="Times New Roman"/>
          <w:szCs w:val="24"/>
        </w:rPr>
        <w:t>ne</w:t>
      </w:r>
      <w:r w:rsidRPr="16216299">
        <w:rPr>
          <w:rFonts w:eastAsia="Times New Roman" w:cs="Times New Roman"/>
          <w:szCs w:val="24"/>
        </w:rPr>
        <w:t xml:space="preserve"> </w:t>
      </w:r>
      <w:r w:rsidRPr="16216299">
        <w:rPr>
          <w:rFonts w:cs="Times New Roman"/>
        </w:rPr>
        <w:t xml:space="preserve">kuni 01.01.2026. Peatumine toimub eelnõukohase seaduse muudatuse jõustumisel ning menetluse peatamise otsuseid eraldi ei tehta. </w:t>
      </w:r>
      <w:r>
        <w:rPr>
          <w:rFonts w:cs="Times New Roman"/>
        </w:rPr>
        <w:t xml:space="preserve">Menetluste peatumine on vajalik, kuna </w:t>
      </w:r>
      <w:r w:rsidRPr="00F0042E">
        <w:rPr>
          <w:rFonts w:cs="Times New Roman"/>
        </w:rPr>
        <w:t>enne analüüside tegemist ja kliimameetmete kujundamist ei ole selge, milliseks kujuneb kliimaseaduse jõustumisel maapõueseaduse põlevkivi kaevandamis</w:t>
      </w:r>
      <w:r w:rsidR="00FA3345">
        <w:rPr>
          <w:rFonts w:cs="Times New Roman"/>
        </w:rPr>
        <w:t xml:space="preserve">e </w:t>
      </w:r>
      <w:r w:rsidRPr="00F0042E">
        <w:rPr>
          <w:rFonts w:cs="Times New Roman"/>
        </w:rPr>
        <w:t xml:space="preserve">lubasid puudutav regulatsioon ning </w:t>
      </w:r>
      <w:r w:rsidRPr="00F0042E">
        <w:rPr>
          <w:rFonts w:cs="Times New Roman"/>
        </w:rPr>
        <w:lastRenderedPageBreak/>
        <w:t>millis</w:t>
      </w:r>
      <w:r w:rsidR="00FA3345">
        <w:rPr>
          <w:rFonts w:cs="Times New Roman"/>
        </w:rPr>
        <w:t>eid</w:t>
      </w:r>
      <w:r w:rsidRPr="00F0042E">
        <w:rPr>
          <w:rFonts w:cs="Times New Roman"/>
        </w:rPr>
        <w:t xml:space="preserve"> taotlus</w:t>
      </w:r>
      <w:r w:rsidR="00FA3345">
        <w:rPr>
          <w:rFonts w:cs="Times New Roman"/>
        </w:rPr>
        <w:t>i</w:t>
      </w:r>
      <w:r w:rsidRPr="00F0042E">
        <w:rPr>
          <w:rFonts w:cs="Times New Roman"/>
        </w:rPr>
        <w:t xml:space="preserve"> rahulda</w:t>
      </w:r>
      <w:r w:rsidR="00FA3345">
        <w:rPr>
          <w:rFonts w:cs="Times New Roman"/>
        </w:rPr>
        <w:t>takse</w:t>
      </w:r>
      <w:r w:rsidRPr="00F0042E">
        <w:rPr>
          <w:rFonts w:cs="Times New Roman"/>
        </w:rPr>
        <w:t xml:space="preserve"> ning millistel tingimustel edaspidi üldse on võimalik põlevkivi kaevandada ja kasutada.</w:t>
      </w:r>
    </w:p>
    <w:p w14:paraId="4DEEFC4A" w14:textId="77777777" w:rsidR="00B46180" w:rsidRDefault="00B46180" w:rsidP="002C15DE">
      <w:pPr>
        <w:keepNext/>
        <w:jc w:val="both"/>
        <w:rPr>
          <w:rFonts w:cs="Times New Roman"/>
        </w:rPr>
      </w:pPr>
    </w:p>
    <w:p w14:paraId="64517946" w14:textId="4D729079" w:rsidR="00B46180" w:rsidRDefault="00B46180" w:rsidP="002C15DE">
      <w:pPr>
        <w:jc w:val="both"/>
        <w:rPr>
          <w:rFonts w:cs="Times New Roman"/>
        </w:rPr>
      </w:pPr>
      <w:r w:rsidRPr="004C5CC6">
        <w:rPr>
          <w:rFonts w:cs="Times New Roman"/>
          <w:b/>
          <w:bCs/>
        </w:rPr>
        <w:t>Lõike 2</w:t>
      </w:r>
      <w:r w:rsidRPr="20672F95">
        <w:rPr>
          <w:rFonts w:cs="Times New Roman"/>
        </w:rPr>
        <w:t xml:space="preserve"> kohaselt tagastatakse eelnõukohase seaduse jõustumisest kuni 01.01.2026 loa andjale esitatud põlevkivi kaevandamis</w:t>
      </w:r>
      <w:r w:rsidR="00FA3345">
        <w:rPr>
          <w:rFonts w:cs="Times New Roman"/>
        </w:rPr>
        <w:t xml:space="preserve">e </w:t>
      </w:r>
      <w:r w:rsidRPr="20672F95">
        <w:rPr>
          <w:rFonts w:cs="Times New Roman"/>
        </w:rPr>
        <w:t xml:space="preserve">loa andmise või muutmise, sealhulgas mäeeraldise laiendamise taotlused läbi vaatamata. </w:t>
      </w:r>
      <w:r w:rsidRPr="20672F95">
        <w:rPr>
          <w:rFonts w:eastAsia="Times New Roman" w:cs="Times New Roman"/>
        </w:rPr>
        <w:t>Selle alusel on loa andjal õiguslik alus tagastada taotlused põlevkivi kaevandamiseks</w:t>
      </w:r>
      <w:r>
        <w:rPr>
          <w:rFonts w:eastAsia="Times New Roman" w:cs="Times New Roman"/>
        </w:rPr>
        <w:t>. Selle sätte vajadust tingivad</w:t>
      </w:r>
      <w:r w:rsidRPr="20672F95">
        <w:rPr>
          <w:rFonts w:eastAsia="Times New Roman" w:cs="Times New Roman"/>
        </w:rPr>
        <w:t xml:space="preserve"> </w:t>
      </w:r>
      <w:r>
        <w:rPr>
          <w:rFonts w:eastAsia="Times New Roman" w:cs="Times New Roman"/>
        </w:rPr>
        <w:t xml:space="preserve">samad põhjendused, mis on </w:t>
      </w:r>
      <w:r w:rsidR="00FA3345">
        <w:rPr>
          <w:rFonts w:eastAsia="Times New Roman" w:cs="Times New Roman"/>
        </w:rPr>
        <w:t xml:space="preserve">kirjeldatud </w:t>
      </w:r>
      <w:r>
        <w:rPr>
          <w:rFonts w:eastAsia="Times New Roman" w:cs="Times New Roman"/>
        </w:rPr>
        <w:t>eelmises lõigus.</w:t>
      </w:r>
      <w:bookmarkStart w:id="8" w:name="_Hlk150125550"/>
    </w:p>
    <w:bookmarkEnd w:id="8"/>
    <w:p w14:paraId="24A65CD4" w14:textId="77777777" w:rsidR="00B46180" w:rsidRDefault="00B46180" w:rsidP="002C15DE">
      <w:pPr>
        <w:jc w:val="both"/>
        <w:rPr>
          <w:rFonts w:eastAsia="Times New Roman" w:cs="Times New Roman"/>
          <w:szCs w:val="24"/>
        </w:rPr>
      </w:pPr>
    </w:p>
    <w:p w14:paraId="1D440829" w14:textId="582F17D0" w:rsidR="00B46180" w:rsidRDefault="231EFC30" w:rsidP="002C15DE">
      <w:pPr>
        <w:jc w:val="both"/>
        <w:rPr>
          <w:rFonts w:eastAsia="Times New Roman" w:cs="Times New Roman"/>
        </w:rPr>
      </w:pPr>
      <w:r w:rsidRPr="330208FF">
        <w:rPr>
          <w:rFonts w:eastAsia="Times New Roman" w:cs="Times New Roman"/>
          <w:b/>
          <w:bCs/>
        </w:rPr>
        <w:t>Lõikega 3</w:t>
      </w:r>
      <w:r w:rsidRPr="330208FF">
        <w:rPr>
          <w:rFonts w:eastAsia="Times New Roman" w:cs="Times New Roman"/>
        </w:rPr>
        <w:t xml:space="preserve"> reguleeritakse juhtumid, kus KMH algatamise taotlused esitatakse enne põlevkivi kaevandamise loa saamise või loa muutmise, sealhulgas mäeeraldise laiendamise taotluse esitamist (</w:t>
      </w:r>
      <w:proofErr w:type="spellStart"/>
      <w:r w:rsidR="00322676">
        <w:rPr>
          <w:rFonts w:eastAsia="Times New Roman" w:cs="Times New Roman"/>
        </w:rPr>
        <w:t>KeHJS</w:t>
      </w:r>
      <w:proofErr w:type="spellEnd"/>
      <w:r w:rsidRPr="330208FF">
        <w:rPr>
          <w:rFonts w:eastAsia="Times New Roman" w:cs="Times New Roman"/>
        </w:rPr>
        <w:t xml:space="preserve"> § 26</w:t>
      </w:r>
      <w:r w:rsidRPr="330208FF">
        <w:rPr>
          <w:rFonts w:eastAsia="Times New Roman" w:cs="Times New Roman"/>
          <w:vertAlign w:val="superscript"/>
        </w:rPr>
        <w:t>1</w:t>
      </w:r>
      <w:r w:rsidRPr="330208FF">
        <w:rPr>
          <w:rFonts w:eastAsia="Times New Roman" w:cs="Times New Roman"/>
        </w:rPr>
        <w:t xml:space="preserve"> l</w:t>
      </w:r>
      <w:r w:rsidR="759FE823" w:rsidRPr="330208FF">
        <w:rPr>
          <w:rFonts w:eastAsia="Times New Roman" w:cs="Times New Roman"/>
        </w:rPr>
        <w:t>õige</w:t>
      </w:r>
      <w:r w:rsidRPr="330208FF">
        <w:rPr>
          <w:rFonts w:eastAsia="Times New Roman" w:cs="Times New Roman"/>
        </w:rPr>
        <w:t xml:space="preserve"> 1). Sellised KMH algatamise taotlused tagastatakse läbi vaatamata, kuna eelnõu eesmärki ja </w:t>
      </w:r>
      <w:proofErr w:type="spellStart"/>
      <w:r w:rsidRPr="330208FF">
        <w:rPr>
          <w:rFonts w:eastAsia="Times New Roman" w:cs="Times New Roman"/>
        </w:rPr>
        <w:t>MaaPS</w:t>
      </w:r>
      <w:r w:rsidR="13D892EE" w:rsidRPr="330208FF">
        <w:rPr>
          <w:rFonts w:eastAsia="Times New Roman" w:cs="Times New Roman"/>
        </w:rPr>
        <w:t>i</w:t>
      </w:r>
      <w:proofErr w:type="spellEnd"/>
      <w:r w:rsidRPr="330208FF">
        <w:rPr>
          <w:rFonts w:eastAsia="Times New Roman" w:cs="Times New Roman"/>
        </w:rPr>
        <w:t xml:space="preserve"> § 135</w:t>
      </w:r>
      <w:r w:rsidR="0E16167B" w:rsidRPr="330208FF">
        <w:rPr>
          <w:rFonts w:eastAsia="Times New Roman" w:cs="Times New Roman"/>
          <w:vertAlign w:val="superscript"/>
        </w:rPr>
        <w:t>10</w:t>
      </w:r>
      <w:r w:rsidRPr="330208FF">
        <w:rPr>
          <w:rFonts w:eastAsia="Times New Roman" w:cs="Times New Roman"/>
        </w:rPr>
        <w:t xml:space="preserve"> lõiget 2 arvestades oleks selline KMH algatamise otsus üleminekuperioodil sisuliselt perspektiivitu (</w:t>
      </w:r>
      <w:proofErr w:type="spellStart"/>
      <w:r w:rsidRPr="330208FF">
        <w:rPr>
          <w:rFonts w:eastAsia="Times New Roman" w:cs="Times New Roman"/>
        </w:rPr>
        <w:t>KeHJS</w:t>
      </w:r>
      <w:proofErr w:type="spellEnd"/>
      <w:r w:rsidRPr="330208FF">
        <w:rPr>
          <w:rFonts w:eastAsia="Times New Roman" w:cs="Times New Roman"/>
        </w:rPr>
        <w:t xml:space="preserve"> § 26</w:t>
      </w:r>
      <w:r w:rsidRPr="330208FF">
        <w:rPr>
          <w:rFonts w:eastAsia="Times New Roman" w:cs="Times New Roman"/>
          <w:vertAlign w:val="superscript"/>
        </w:rPr>
        <w:t>1</w:t>
      </w:r>
      <w:r w:rsidRPr="330208FF">
        <w:rPr>
          <w:rFonts w:eastAsia="Times New Roman" w:cs="Times New Roman"/>
        </w:rPr>
        <w:t xml:space="preserve"> lõige 6). </w:t>
      </w:r>
      <w:bookmarkStart w:id="9" w:name="_Hlk158132219"/>
      <w:r w:rsidRPr="330208FF">
        <w:rPr>
          <w:rFonts w:eastAsia="Times New Roman" w:cs="Times New Roman"/>
        </w:rPr>
        <w:t xml:space="preserve">Sellisel juhul ei saa arendajal </w:t>
      </w:r>
      <w:r w:rsidR="009C3649" w:rsidRPr="330208FF">
        <w:rPr>
          <w:rFonts w:eastAsia="Times New Roman" w:cs="Times New Roman"/>
        </w:rPr>
        <w:t xml:space="preserve">ka </w:t>
      </w:r>
      <w:r w:rsidRPr="330208FF">
        <w:rPr>
          <w:rFonts w:eastAsia="Times New Roman" w:cs="Times New Roman"/>
        </w:rPr>
        <w:t xml:space="preserve">tekkida rahalisi kulutusi seoses KMH </w:t>
      </w:r>
      <w:r w:rsidR="007F4656">
        <w:rPr>
          <w:rFonts w:eastAsia="Times New Roman" w:cs="Times New Roman"/>
        </w:rPr>
        <w:t>tegemisega</w:t>
      </w:r>
      <w:r w:rsidRPr="330208FF">
        <w:rPr>
          <w:rFonts w:eastAsia="Times New Roman" w:cs="Times New Roman"/>
        </w:rPr>
        <w:t>.</w:t>
      </w:r>
      <w:r>
        <w:t xml:space="preserve"> </w:t>
      </w:r>
      <w:bookmarkEnd w:id="9"/>
      <w:r w:rsidRPr="330208FF">
        <w:rPr>
          <w:rFonts w:eastAsia="Times New Roman" w:cs="Times New Roman"/>
        </w:rPr>
        <w:t xml:space="preserve">Kui sellise taotluse alusel on </w:t>
      </w:r>
      <w:r w:rsidR="57F89F3E" w:rsidRPr="330208FF">
        <w:rPr>
          <w:rFonts w:eastAsia="Times New Roman" w:cs="Times New Roman"/>
        </w:rPr>
        <w:t>KMH</w:t>
      </w:r>
      <w:r w:rsidRPr="330208FF">
        <w:rPr>
          <w:rFonts w:eastAsia="Times New Roman" w:cs="Times New Roman"/>
        </w:rPr>
        <w:t xml:space="preserve"> menetlus juba algatatud, siis see peatub kuni 2026. aasta 1. jaanuarini.</w:t>
      </w:r>
    </w:p>
    <w:p w14:paraId="55F9C9E3" w14:textId="77777777" w:rsidR="00B46180" w:rsidRDefault="00B46180" w:rsidP="002C15DE">
      <w:pPr>
        <w:jc w:val="both"/>
        <w:rPr>
          <w:rFonts w:eastAsia="Times New Roman" w:cs="Times New Roman"/>
          <w:szCs w:val="24"/>
        </w:rPr>
      </w:pPr>
    </w:p>
    <w:p w14:paraId="6AC2DDC2" w14:textId="36C565F1" w:rsidR="00B46180" w:rsidRDefault="231EFC30" w:rsidP="26D0422F">
      <w:pPr>
        <w:jc w:val="both"/>
        <w:rPr>
          <w:rFonts w:eastAsia="Times New Roman" w:cs="Times New Roman"/>
        </w:rPr>
      </w:pPr>
      <w:r w:rsidRPr="330208FF">
        <w:rPr>
          <w:rFonts w:eastAsia="Times New Roman" w:cs="Times New Roman"/>
          <w:b/>
          <w:bCs/>
        </w:rPr>
        <w:t>Lõike 4</w:t>
      </w:r>
      <w:r w:rsidRPr="330208FF">
        <w:rPr>
          <w:rFonts w:eastAsia="Times New Roman" w:cs="Times New Roman"/>
        </w:rPr>
        <w:t xml:space="preserve"> </w:t>
      </w:r>
      <w:r w:rsidR="13D892EE" w:rsidRPr="330208FF">
        <w:rPr>
          <w:rFonts w:eastAsia="Times New Roman" w:cs="Times New Roman"/>
        </w:rPr>
        <w:t xml:space="preserve">kohaselt </w:t>
      </w:r>
      <w:r w:rsidRPr="330208FF">
        <w:rPr>
          <w:rFonts w:eastAsia="Times New Roman" w:cs="Times New Roman"/>
        </w:rPr>
        <w:t xml:space="preserve">peatub </w:t>
      </w:r>
      <w:proofErr w:type="spellStart"/>
      <w:r w:rsidRPr="330208FF">
        <w:rPr>
          <w:rFonts w:eastAsia="Times New Roman" w:cs="Times New Roman"/>
        </w:rPr>
        <w:t>KeHJS</w:t>
      </w:r>
      <w:r w:rsidR="13D892EE" w:rsidRPr="330208FF">
        <w:rPr>
          <w:rFonts w:eastAsia="Times New Roman" w:cs="Times New Roman"/>
        </w:rPr>
        <w:t>i</w:t>
      </w:r>
      <w:proofErr w:type="spellEnd"/>
      <w:r w:rsidRPr="330208FF">
        <w:rPr>
          <w:rFonts w:eastAsia="Times New Roman" w:cs="Times New Roman"/>
        </w:rPr>
        <w:t xml:space="preserve"> § 18 lõigetes 7 ja 8 sätestatud tähtaegade kulgemine KMH peatumisel</w:t>
      </w:r>
      <w:r>
        <w:t xml:space="preserve"> </w:t>
      </w:r>
      <w:r w:rsidRPr="330208FF">
        <w:rPr>
          <w:rFonts w:eastAsia="Times New Roman" w:cs="Times New Roman"/>
        </w:rPr>
        <w:t xml:space="preserve">kuni 2026. aasta 1. jaanuarini. </w:t>
      </w:r>
      <w:r w:rsidR="6D575D29" w:rsidRPr="330208FF">
        <w:rPr>
          <w:rFonts w:eastAsia="Times New Roman" w:cs="Times New Roman"/>
        </w:rPr>
        <w:t xml:space="preserve">Nimetatud </w:t>
      </w:r>
      <w:proofErr w:type="spellStart"/>
      <w:r w:rsidR="3F394797" w:rsidRPr="330208FF">
        <w:rPr>
          <w:rFonts w:eastAsia="Times New Roman" w:cs="Times New Roman"/>
        </w:rPr>
        <w:t>KeHJS</w:t>
      </w:r>
      <w:r w:rsidR="13D892EE" w:rsidRPr="330208FF">
        <w:rPr>
          <w:rFonts w:eastAsia="Times New Roman" w:cs="Times New Roman"/>
        </w:rPr>
        <w:t>i</w:t>
      </w:r>
      <w:proofErr w:type="spellEnd"/>
      <w:r w:rsidR="3F394797" w:rsidRPr="330208FF">
        <w:rPr>
          <w:rFonts w:eastAsia="Times New Roman" w:cs="Times New Roman"/>
        </w:rPr>
        <w:t xml:space="preserve"> </w:t>
      </w:r>
      <w:r w:rsidRPr="330208FF">
        <w:rPr>
          <w:rFonts w:eastAsia="Times New Roman" w:cs="Times New Roman"/>
        </w:rPr>
        <w:t>sätete</w:t>
      </w:r>
      <w:r w:rsidR="68B118D1" w:rsidRPr="330208FF">
        <w:rPr>
          <w:rFonts w:eastAsia="Times New Roman" w:cs="Times New Roman"/>
        </w:rPr>
        <w:t>s on ette nähtud tähtajad arendajale, mille jooksul tuleb otsustajale esitada vastavalt KMH programm</w:t>
      </w:r>
      <w:r w:rsidR="3665685A" w:rsidRPr="330208FF">
        <w:rPr>
          <w:rFonts w:eastAsia="Times New Roman" w:cs="Times New Roman"/>
        </w:rPr>
        <w:t xml:space="preserve"> (</w:t>
      </w:r>
      <w:r w:rsidR="3E196829" w:rsidRPr="330208FF">
        <w:rPr>
          <w:rFonts w:eastAsia="Times New Roman" w:cs="Times New Roman"/>
        </w:rPr>
        <w:t xml:space="preserve">st </w:t>
      </w:r>
      <w:r w:rsidR="3665685A" w:rsidRPr="330208FF">
        <w:rPr>
          <w:rFonts w:eastAsia="Times New Roman" w:cs="Times New Roman"/>
        </w:rPr>
        <w:t>ots</w:t>
      </w:r>
      <w:r w:rsidR="7F89EC6F" w:rsidRPr="330208FF">
        <w:rPr>
          <w:rFonts w:eastAsia="Times New Roman" w:cs="Times New Roman"/>
        </w:rPr>
        <w:t>us</w:t>
      </w:r>
      <w:r w:rsidR="3665685A" w:rsidRPr="330208FF">
        <w:rPr>
          <w:rFonts w:eastAsia="Times New Roman" w:cs="Times New Roman"/>
        </w:rPr>
        <w:t>t</w:t>
      </w:r>
      <w:r w:rsidR="5B064649" w:rsidRPr="330208FF">
        <w:rPr>
          <w:rFonts w:eastAsia="Times New Roman" w:cs="Times New Roman"/>
        </w:rPr>
        <w:t>ajale</w:t>
      </w:r>
      <w:r w:rsidR="2C34CD6C" w:rsidRPr="330208FF">
        <w:rPr>
          <w:rFonts w:eastAsia="Times New Roman" w:cs="Times New Roman"/>
        </w:rPr>
        <w:t xml:space="preserve"> programmi</w:t>
      </w:r>
      <w:r w:rsidR="3665685A" w:rsidRPr="330208FF">
        <w:rPr>
          <w:rFonts w:eastAsia="Times New Roman" w:cs="Times New Roman"/>
        </w:rPr>
        <w:t xml:space="preserve"> nõuetele vastavuse kontrollimiseks)</w:t>
      </w:r>
      <w:r w:rsidR="68B118D1" w:rsidRPr="330208FF">
        <w:rPr>
          <w:rFonts w:eastAsia="Times New Roman" w:cs="Times New Roman"/>
        </w:rPr>
        <w:t xml:space="preserve"> </w:t>
      </w:r>
      <w:r w:rsidR="285311F2" w:rsidRPr="330208FF">
        <w:rPr>
          <w:rFonts w:eastAsia="Times New Roman" w:cs="Times New Roman"/>
        </w:rPr>
        <w:t>ning</w:t>
      </w:r>
      <w:r w:rsidR="68B118D1" w:rsidRPr="330208FF">
        <w:rPr>
          <w:rFonts w:eastAsia="Times New Roman" w:cs="Times New Roman"/>
        </w:rPr>
        <w:t xml:space="preserve"> KMH aruanne</w:t>
      </w:r>
      <w:r w:rsidR="2AD554E7" w:rsidRPr="330208FF">
        <w:rPr>
          <w:rFonts w:eastAsia="Times New Roman" w:cs="Times New Roman"/>
        </w:rPr>
        <w:t xml:space="preserve"> (st otsustajale aruande avaliku</w:t>
      </w:r>
      <w:r w:rsidR="132DAEBA" w:rsidRPr="330208FF">
        <w:rPr>
          <w:rFonts w:eastAsia="Times New Roman" w:cs="Times New Roman"/>
        </w:rPr>
        <w:t>ks</w:t>
      </w:r>
      <w:r w:rsidR="2AD554E7" w:rsidRPr="330208FF">
        <w:rPr>
          <w:rFonts w:eastAsia="Times New Roman" w:cs="Times New Roman"/>
        </w:rPr>
        <w:t xml:space="preserve"> väljapaneku</w:t>
      </w:r>
      <w:r w:rsidR="489A9420" w:rsidRPr="330208FF">
        <w:rPr>
          <w:rFonts w:eastAsia="Times New Roman" w:cs="Times New Roman"/>
        </w:rPr>
        <w:t>ks</w:t>
      </w:r>
      <w:r w:rsidR="2AD554E7" w:rsidRPr="330208FF">
        <w:rPr>
          <w:rFonts w:eastAsia="Times New Roman" w:cs="Times New Roman"/>
        </w:rPr>
        <w:t>)</w:t>
      </w:r>
      <w:r w:rsidR="68B118D1" w:rsidRPr="330208FF">
        <w:rPr>
          <w:rFonts w:eastAsia="Times New Roman" w:cs="Times New Roman"/>
        </w:rPr>
        <w:t>.</w:t>
      </w:r>
      <w:r w:rsidRPr="330208FF">
        <w:rPr>
          <w:rFonts w:eastAsia="Times New Roman" w:cs="Times New Roman"/>
        </w:rPr>
        <w:t xml:space="preserve"> Nimetatud tähtaegu ei ole võimalik seoses KMH menetluse peatumisega täita, mistõttu on eelnõukohase seadusega</w:t>
      </w:r>
      <w:r>
        <w:t xml:space="preserve"> </w:t>
      </w:r>
      <w:r w:rsidR="13D892EE">
        <w:t xml:space="preserve">vaja </w:t>
      </w:r>
      <w:r>
        <w:t xml:space="preserve">peatada </w:t>
      </w:r>
      <w:r w:rsidR="13D892EE">
        <w:t>kõnealuste</w:t>
      </w:r>
      <w:r w:rsidRPr="330208FF">
        <w:rPr>
          <w:rFonts w:eastAsia="Times New Roman" w:cs="Times New Roman"/>
        </w:rPr>
        <w:t xml:space="preserve"> tähtaegade kulgemine.</w:t>
      </w:r>
    </w:p>
    <w:p w14:paraId="11C4FAFA" w14:textId="77777777" w:rsidR="007C4656" w:rsidRDefault="007C4656" w:rsidP="009754A4">
      <w:pPr>
        <w:jc w:val="both"/>
        <w:rPr>
          <w:rFonts w:eastAsia="Times New Roman" w:cs="Times New Roman"/>
        </w:rPr>
      </w:pPr>
    </w:p>
    <w:p w14:paraId="50C24294" w14:textId="4283F994" w:rsidR="00B46180" w:rsidRDefault="00B46180" w:rsidP="002C15DE">
      <w:pPr>
        <w:jc w:val="both"/>
        <w:rPr>
          <w:rFonts w:eastAsia="Times New Roman" w:cs="Times New Roman"/>
        </w:rPr>
      </w:pPr>
      <w:r w:rsidRPr="004C5CC6">
        <w:rPr>
          <w:rFonts w:eastAsia="Times New Roman" w:cs="Times New Roman"/>
          <w:b/>
          <w:bCs/>
        </w:rPr>
        <w:t xml:space="preserve">Lõikega </w:t>
      </w:r>
      <w:r>
        <w:rPr>
          <w:rFonts w:eastAsia="Times New Roman" w:cs="Times New Roman"/>
          <w:b/>
          <w:bCs/>
        </w:rPr>
        <w:t>5</w:t>
      </w:r>
      <w:r w:rsidRPr="20672F95">
        <w:rPr>
          <w:rFonts w:eastAsia="Times New Roman" w:cs="Times New Roman"/>
        </w:rPr>
        <w:t xml:space="preserve"> </w:t>
      </w:r>
      <w:r w:rsidRPr="20672F95">
        <w:rPr>
          <w:rFonts w:cs="Times New Roman"/>
        </w:rPr>
        <w:t xml:space="preserve">kehtestatakse erand </w:t>
      </w:r>
      <w:r>
        <w:rPr>
          <w:rFonts w:cs="Times New Roman"/>
        </w:rPr>
        <w:t xml:space="preserve">juba menetluses olevate </w:t>
      </w:r>
      <w:r w:rsidRPr="0088214F">
        <w:rPr>
          <w:rFonts w:cs="Times New Roman"/>
        </w:rPr>
        <w:t>põlevkivi kaevandamise loa muutmise taotluse suhtes</w:t>
      </w:r>
      <w:r w:rsidRPr="20672F95">
        <w:rPr>
          <w:rFonts w:cs="Times New Roman"/>
        </w:rPr>
        <w:t>, mille eesmärk on mäeeraldise laiendamine. Erandi</w:t>
      </w:r>
      <w:r w:rsidR="007C4656">
        <w:rPr>
          <w:rFonts w:cs="Times New Roman"/>
        </w:rPr>
        <w:t>na</w:t>
      </w:r>
      <w:r w:rsidRPr="20672F95">
        <w:rPr>
          <w:rFonts w:cs="Times New Roman"/>
        </w:rPr>
        <w:t xml:space="preserve"> lubatakse menetleda mäeeraldise laiendamise taotluse</w:t>
      </w:r>
      <w:r>
        <w:rPr>
          <w:rFonts w:cs="Times New Roman"/>
        </w:rPr>
        <w:t>i</w:t>
      </w:r>
      <w:r w:rsidRPr="20672F95">
        <w:rPr>
          <w:rFonts w:cs="Times New Roman"/>
        </w:rPr>
        <w:t xml:space="preserve">d, </w:t>
      </w:r>
      <w:r w:rsidRPr="20672F95">
        <w:rPr>
          <w:rFonts w:eastAsia="Times New Roman" w:cs="Times New Roman"/>
          <w:szCs w:val="24"/>
        </w:rPr>
        <w:t>mille rahuldamisel ei pikene loa kehtivusaeg</w:t>
      </w:r>
      <w:r>
        <w:rPr>
          <w:rFonts w:eastAsia="Times New Roman" w:cs="Times New Roman"/>
          <w:szCs w:val="24"/>
        </w:rPr>
        <w:t xml:space="preserve"> ja laien</w:t>
      </w:r>
      <w:r w:rsidR="007C4656">
        <w:rPr>
          <w:rFonts w:eastAsia="Times New Roman" w:cs="Times New Roman"/>
          <w:szCs w:val="24"/>
        </w:rPr>
        <w:t>da</w:t>
      </w:r>
      <w:r>
        <w:rPr>
          <w:rFonts w:eastAsia="Times New Roman" w:cs="Times New Roman"/>
          <w:szCs w:val="24"/>
        </w:rPr>
        <w:t>mise taotlus on esitatud mäeeraldisega piirnevale alale</w:t>
      </w:r>
      <w:r w:rsidRPr="20672F95">
        <w:rPr>
          <w:rFonts w:eastAsia="Times New Roman" w:cs="Times New Roman"/>
          <w:szCs w:val="24"/>
        </w:rPr>
        <w:t>.</w:t>
      </w:r>
      <w:r w:rsidRPr="20672F95">
        <w:rPr>
          <w:rFonts w:eastAsia="Times New Roman" w:cs="Times New Roman"/>
        </w:rPr>
        <w:t xml:space="preserve"> </w:t>
      </w:r>
      <w:r>
        <w:rPr>
          <w:rFonts w:eastAsia="Times New Roman" w:cs="Times New Roman"/>
        </w:rPr>
        <w:t xml:space="preserve">Erandi rakendamisel ei avata uusi kaevandusi ja kasutatakse ära külgneva ala maavaravaru, mille </w:t>
      </w:r>
      <w:r w:rsidRPr="20672F95">
        <w:rPr>
          <w:rFonts w:eastAsia="Times New Roman" w:cs="Times New Roman"/>
        </w:rPr>
        <w:t>hilisem kaevandamine</w:t>
      </w:r>
      <w:r>
        <w:rPr>
          <w:rFonts w:eastAsia="Times New Roman" w:cs="Times New Roman"/>
        </w:rPr>
        <w:t xml:space="preserve"> oleks</w:t>
      </w:r>
      <w:r w:rsidRPr="20672F95">
        <w:rPr>
          <w:rFonts w:eastAsia="Times New Roman" w:cs="Times New Roman"/>
        </w:rPr>
        <w:t xml:space="preserve"> perspektiivitu ja tõenäoliselt </w:t>
      </w:r>
      <w:r>
        <w:rPr>
          <w:rFonts w:eastAsia="Times New Roman" w:cs="Times New Roman"/>
        </w:rPr>
        <w:t xml:space="preserve">ka </w:t>
      </w:r>
      <w:r w:rsidRPr="20672F95">
        <w:rPr>
          <w:rFonts w:eastAsia="Times New Roman" w:cs="Times New Roman"/>
        </w:rPr>
        <w:t>majanduslikult mittetasuv.</w:t>
      </w:r>
      <w:r>
        <w:rPr>
          <w:rFonts w:eastAsia="Times New Roman" w:cs="Times New Roman"/>
        </w:rPr>
        <w:t xml:space="preserve"> Uued, pärast eelnõukohase seaduse jõustumist </w:t>
      </w:r>
      <w:r w:rsidRPr="005F3209">
        <w:rPr>
          <w:rFonts w:eastAsia="Times New Roman" w:cs="Times New Roman"/>
        </w:rPr>
        <w:t>mäeeraldise laiendamiseks esitatud taotlused tagastatakse läbi vaatamata.</w:t>
      </w:r>
    </w:p>
    <w:p w14:paraId="4780FF35" w14:textId="77777777" w:rsidR="00B46180" w:rsidRDefault="00B46180" w:rsidP="002C15DE">
      <w:pPr>
        <w:jc w:val="both"/>
        <w:rPr>
          <w:rFonts w:eastAsia="Times New Roman" w:cs="Times New Roman"/>
          <w:szCs w:val="24"/>
        </w:rPr>
      </w:pPr>
    </w:p>
    <w:p w14:paraId="68779929" w14:textId="4CED590F" w:rsidR="009C3649" w:rsidRDefault="00B46180" w:rsidP="009C3649">
      <w:pPr>
        <w:jc w:val="both"/>
        <w:rPr>
          <w:rFonts w:eastAsia="Times New Roman" w:cs="Times New Roman"/>
        </w:rPr>
      </w:pPr>
      <w:r w:rsidRPr="7FC00A7F">
        <w:rPr>
          <w:rFonts w:eastAsia="Times New Roman" w:cs="Times New Roman"/>
          <w:b/>
          <w:bCs/>
        </w:rPr>
        <w:t>Lõikega 6</w:t>
      </w:r>
      <w:r w:rsidRPr="7FC00A7F">
        <w:rPr>
          <w:rFonts w:eastAsia="Times New Roman" w:cs="Times New Roman"/>
        </w:rPr>
        <w:t xml:space="preserve"> kehtestatakse erand nii menetluses olevate kui ka uute põlevkivi kaevandamise loa muutmise taotluste suhtes, </w:t>
      </w:r>
      <w:r w:rsidRPr="7FC00A7F">
        <w:rPr>
          <w:rFonts w:cs="Times New Roman"/>
          <w:color w:val="000000" w:themeColor="text1"/>
        </w:rPr>
        <w:t>millega ei taotleta mäeeraldise laiendamist. Loa muutmise menetlus ei peatu tingimusel, et</w:t>
      </w:r>
      <w:r w:rsidRPr="7FC00A7F">
        <w:rPr>
          <w:rFonts w:eastAsia="Times New Roman" w:cs="Times New Roman"/>
        </w:rPr>
        <w:t xml:space="preserve"> ei </w:t>
      </w:r>
      <w:r w:rsidRPr="7FC00A7F">
        <w:rPr>
          <w:rFonts w:cs="Times New Roman"/>
          <w:color w:val="000000" w:themeColor="text1"/>
        </w:rPr>
        <w:t>pikendata loa kehtivusaega</w:t>
      </w:r>
      <w:r w:rsidR="00A05F63">
        <w:rPr>
          <w:rFonts w:cs="Times New Roman"/>
          <w:color w:val="000000" w:themeColor="text1"/>
        </w:rPr>
        <w:t xml:space="preserve"> ega</w:t>
      </w:r>
      <w:r w:rsidR="00A05F63" w:rsidRPr="00A05F63">
        <w:rPr>
          <w:rFonts w:cs="Times New Roman"/>
          <w:color w:val="000000" w:themeColor="text1"/>
        </w:rPr>
        <w:t xml:space="preserve"> </w:t>
      </w:r>
      <w:r w:rsidR="00A05F63" w:rsidRPr="7FC00A7F">
        <w:rPr>
          <w:rFonts w:cs="Times New Roman"/>
          <w:color w:val="000000" w:themeColor="text1"/>
        </w:rPr>
        <w:t>suurendata muudetava kaevandamisloaga kaevandada lubatud põlevkivivaru kogust</w:t>
      </w:r>
      <w:r w:rsidRPr="7FC00A7F">
        <w:rPr>
          <w:rFonts w:cs="Times New Roman"/>
          <w:color w:val="000000" w:themeColor="text1"/>
        </w:rPr>
        <w:t>.</w:t>
      </w:r>
      <w:r w:rsidRPr="7FC00A7F">
        <w:rPr>
          <w:rFonts w:eastAsia="Times New Roman" w:cs="Times New Roman"/>
        </w:rPr>
        <w:t xml:space="preserve"> Sellised muutmised on lubatud eelkõige </w:t>
      </w:r>
      <w:r w:rsidR="00965A9C" w:rsidRPr="7FC00A7F">
        <w:rPr>
          <w:rFonts w:eastAsia="Times New Roman" w:cs="Times New Roman"/>
        </w:rPr>
        <w:t>siis</w:t>
      </w:r>
      <w:r w:rsidRPr="7FC00A7F">
        <w:rPr>
          <w:rFonts w:eastAsia="Times New Roman" w:cs="Times New Roman"/>
        </w:rPr>
        <w:t xml:space="preserve">, </w:t>
      </w:r>
      <w:r w:rsidR="00965A9C" w:rsidRPr="7FC00A7F">
        <w:rPr>
          <w:rFonts w:eastAsia="Times New Roman" w:cs="Times New Roman"/>
        </w:rPr>
        <w:t>kui</w:t>
      </w:r>
      <w:r w:rsidRPr="7FC00A7F">
        <w:rPr>
          <w:rFonts w:eastAsia="Times New Roman" w:cs="Times New Roman"/>
        </w:rPr>
        <w:t xml:space="preserve"> on</w:t>
      </w:r>
      <w:r w:rsidR="00965A9C" w:rsidRPr="7FC00A7F">
        <w:rPr>
          <w:rFonts w:eastAsia="Times New Roman" w:cs="Times New Roman"/>
        </w:rPr>
        <w:t xml:space="preserve"> vaja muuta</w:t>
      </w:r>
      <w:r w:rsidRPr="7FC00A7F">
        <w:rPr>
          <w:rFonts w:eastAsia="Times New Roman" w:cs="Times New Roman"/>
        </w:rPr>
        <w:t xml:space="preserve"> keskkonnanõuete täitmiseks vajalik</w:t>
      </w:r>
      <w:r w:rsidR="00965A9C" w:rsidRPr="7FC00A7F">
        <w:rPr>
          <w:rFonts w:eastAsia="Times New Roman" w:cs="Times New Roman"/>
        </w:rPr>
        <w:t>k</w:t>
      </w:r>
      <w:r w:rsidRPr="7FC00A7F">
        <w:rPr>
          <w:rFonts w:eastAsia="Times New Roman" w:cs="Times New Roman"/>
        </w:rPr>
        <w:t xml:space="preserve">e loa </w:t>
      </w:r>
      <w:proofErr w:type="spellStart"/>
      <w:r w:rsidRPr="7FC00A7F">
        <w:rPr>
          <w:rFonts w:eastAsia="Times New Roman" w:cs="Times New Roman"/>
        </w:rPr>
        <w:t>erios</w:t>
      </w:r>
      <w:r w:rsidR="00965A9C" w:rsidRPr="7FC00A7F">
        <w:rPr>
          <w:rFonts w:eastAsia="Times New Roman" w:cs="Times New Roman"/>
        </w:rPr>
        <w:t>i</w:t>
      </w:r>
      <w:proofErr w:type="spellEnd"/>
      <w:r w:rsidRPr="7FC00A7F">
        <w:rPr>
          <w:rFonts w:eastAsia="Times New Roman" w:cs="Times New Roman"/>
        </w:rPr>
        <w:t xml:space="preserve"> või loa </w:t>
      </w:r>
      <w:proofErr w:type="spellStart"/>
      <w:r w:rsidRPr="7FC00A7F">
        <w:rPr>
          <w:rFonts w:eastAsia="Times New Roman" w:cs="Times New Roman"/>
        </w:rPr>
        <w:t>kõrvaltingimus</w:t>
      </w:r>
      <w:r w:rsidR="00965A9C" w:rsidRPr="7FC00A7F">
        <w:rPr>
          <w:rFonts w:eastAsia="Times New Roman" w:cs="Times New Roman"/>
        </w:rPr>
        <w:t>i</w:t>
      </w:r>
      <w:proofErr w:type="spellEnd"/>
      <w:r w:rsidR="00965A9C" w:rsidRPr="7FC00A7F">
        <w:rPr>
          <w:rFonts w:eastAsia="Times New Roman" w:cs="Times New Roman"/>
        </w:rPr>
        <w:t>.</w:t>
      </w:r>
      <w:r w:rsidRPr="7FC00A7F">
        <w:rPr>
          <w:rFonts w:eastAsia="Times New Roman" w:cs="Times New Roman"/>
        </w:rPr>
        <w:t xml:space="preserve"> Sellisteks on ennekõike loa muutmised, kui on vaja rakendada õnnetuse vältimiseks kaevandamisloaga määramata abinõusid; on vaja muuta loale märgitud nõudeid </w:t>
      </w:r>
      <w:proofErr w:type="spellStart"/>
      <w:r w:rsidRPr="7FC00A7F">
        <w:rPr>
          <w:rFonts w:eastAsia="Times New Roman" w:cs="Times New Roman"/>
        </w:rPr>
        <w:t>kaevandamisjäätmekava</w:t>
      </w:r>
      <w:proofErr w:type="spellEnd"/>
      <w:r w:rsidRPr="7FC00A7F">
        <w:rPr>
          <w:rFonts w:eastAsia="Times New Roman" w:cs="Times New Roman"/>
        </w:rPr>
        <w:t xml:space="preserve"> muutmise või uue jäätmekava esitamise tõttu; kaevandamisloa omaja taotleb pärast kaevandatud maa korrastamise kohustuse täidetuks tunnistamist mäeeraldise või teenindusmaa pindala vähendamist (</w:t>
      </w:r>
      <w:proofErr w:type="spellStart"/>
      <w:r w:rsidRPr="7FC00A7F">
        <w:rPr>
          <w:rFonts w:eastAsia="Times New Roman" w:cs="Times New Roman"/>
        </w:rPr>
        <w:t>MaaPS</w:t>
      </w:r>
      <w:r w:rsidR="00965A9C" w:rsidRPr="7FC00A7F">
        <w:rPr>
          <w:rFonts w:eastAsia="Times New Roman" w:cs="Times New Roman"/>
        </w:rPr>
        <w:t>i</w:t>
      </w:r>
      <w:proofErr w:type="spellEnd"/>
      <w:r w:rsidRPr="7FC00A7F">
        <w:rPr>
          <w:rFonts w:eastAsia="Times New Roman" w:cs="Times New Roman"/>
        </w:rPr>
        <w:t xml:space="preserve"> § 66 lõike 1 punktides 2, 3 ja 5 nimetatud eesmärgil esitatud loa muutmise taotlused). Samuti on lubatud muut</w:t>
      </w:r>
      <w:r w:rsidR="00965A9C" w:rsidRPr="7FC00A7F">
        <w:rPr>
          <w:rFonts w:eastAsia="Times New Roman" w:cs="Times New Roman"/>
        </w:rPr>
        <w:t>a</w:t>
      </w:r>
      <w:r w:rsidRPr="7FC00A7F">
        <w:rPr>
          <w:rFonts w:eastAsia="Times New Roman" w:cs="Times New Roman"/>
        </w:rPr>
        <w:t xml:space="preserve"> </w:t>
      </w:r>
      <w:r w:rsidR="00A05F63" w:rsidRPr="7FC00A7F">
        <w:rPr>
          <w:rFonts w:eastAsia="Times New Roman" w:cs="Times New Roman"/>
        </w:rPr>
        <w:t xml:space="preserve">luba </w:t>
      </w:r>
      <w:r w:rsidRPr="7FC00A7F">
        <w:rPr>
          <w:rFonts w:eastAsia="Times New Roman" w:cs="Times New Roman"/>
        </w:rPr>
        <w:t xml:space="preserve">keskkonnaseadustiku üldosa seaduse § 59 lõigetes 1 ja 2 </w:t>
      </w:r>
      <w:r w:rsidR="00965A9C" w:rsidRPr="7FC00A7F">
        <w:rPr>
          <w:rFonts w:eastAsia="Times New Roman" w:cs="Times New Roman"/>
        </w:rPr>
        <w:t>sätestatud</w:t>
      </w:r>
      <w:r w:rsidRPr="7FC00A7F">
        <w:rPr>
          <w:rFonts w:eastAsia="Times New Roman" w:cs="Times New Roman"/>
        </w:rPr>
        <w:t xml:space="preserve"> juhtudel, tingimusel, et loa kehtivusaeg ei pikene ja </w:t>
      </w:r>
      <w:r w:rsidR="009754A4" w:rsidRPr="7FC00A7F">
        <w:rPr>
          <w:rFonts w:eastAsia="Times New Roman" w:cs="Times New Roman"/>
        </w:rPr>
        <w:t xml:space="preserve">loaga lubatud </w:t>
      </w:r>
      <w:r w:rsidRPr="7FC00A7F">
        <w:rPr>
          <w:rFonts w:eastAsia="Times New Roman" w:cs="Times New Roman"/>
        </w:rPr>
        <w:t xml:space="preserve">põlevkivivaru kogus ei suurene. </w:t>
      </w:r>
      <w:r w:rsidR="009754A4" w:rsidRPr="7FC00A7F">
        <w:rPr>
          <w:rFonts w:eastAsia="Times New Roman" w:cs="Times New Roman"/>
        </w:rPr>
        <w:t>Põlevkivi</w:t>
      </w:r>
      <w:r w:rsidRPr="7FC00A7F">
        <w:rPr>
          <w:rFonts w:eastAsia="Times New Roman" w:cs="Times New Roman"/>
        </w:rPr>
        <w:t>varu kogus</w:t>
      </w:r>
      <w:r w:rsidR="002F7022" w:rsidRPr="7FC00A7F">
        <w:rPr>
          <w:rFonts w:eastAsia="Times New Roman" w:cs="Times New Roman"/>
        </w:rPr>
        <w:t>t</w:t>
      </w:r>
      <w:r w:rsidRPr="7FC00A7F">
        <w:rPr>
          <w:rFonts w:eastAsia="Times New Roman" w:cs="Times New Roman"/>
        </w:rPr>
        <w:t xml:space="preserve"> on lubatud </w:t>
      </w:r>
      <w:r w:rsidR="002F7022" w:rsidRPr="7FC00A7F">
        <w:rPr>
          <w:rFonts w:eastAsia="Times New Roman" w:cs="Times New Roman"/>
        </w:rPr>
        <w:t xml:space="preserve">suurendada vaid </w:t>
      </w:r>
      <w:proofErr w:type="spellStart"/>
      <w:r w:rsidRPr="7FC00A7F">
        <w:rPr>
          <w:rFonts w:eastAsia="Times New Roman" w:cs="Times New Roman"/>
        </w:rPr>
        <w:t>MaaPS</w:t>
      </w:r>
      <w:r w:rsidR="005E19C2" w:rsidRPr="7FC00A7F">
        <w:rPr>
          <w:rFonts w:eastAsia="Times New Roman" w:cs="Times New Roman"/>
        </w:rPr>
        <w:t>i</w:t>
      </w:r>
      <w:proofErr w:type="spellEnd"/>
      <w:r w:rsidRPr="7FC00A7F">
        <w:rPr>
          <w:rFonts w:eastAsia="Times New Roman" w:cs="Times New Roman"/>
        </w:rPr>
        <w:t xml:space="preserve"> § 66 lõike 1 punktis 4 sätestatud juhul – luba on vaja muuta, kuna maavarade registris on muudetud selle maavara andmeid, mille kaevandamiseks on luba antud.</w:t>
      </w:r>
      <w:r w:rsidR="00A83D24" w:rsidRPr="00A83D24">
        <w:rPr>
          <w:rFonts w:eastAsia="Times New Roman" w:cs="Times New Roman"/>
        </w:rPr>
        <w:t xml:space="preserve"> </w:t>
      </w:r>
      <w:r w:rsidR="009C3649">
        <w:rPr>
          <w:rFonts w:eastAsia="Times New Roman" w:cs="Times New Roman"/>
        </w:rPr>
        <w:t xml:space="preserve">Loa kehtivusaja pikendamine on võimalik korrastamise eesmärgil kuni kaheks aastaks. </w:t>
      </w:r>
      <w:r w:rsidR="009C3649" w:rsidRPr="3B28F6A3">
        <w:rPr>
          <w:rFonts w:eastAsia="Times New Roman" w:cs="Times New Roman"/>
        </w:rPr>
        <w:t>Erandi kehtestamine on vajalik selliste kehtivate kaevandamislubade muutmise taotluste suhtes, mille kehtivusaeg lõppeb eelnõu</w:t>
      </w:r>
      <w:r w:rsidR="009C3649">
        <w:rPr>
          <w:rFonts w:eastAsia="Times New Roman" w:cs="Times New Roman"/>
        </w:rPr>
        <w:t>kohaste seadusemuudatuste</w:t>
      </w:r>
      <w:r w:rsidR="009C3649" w:rsidRPr="3B28F6A3">
        <w:rPr>
          <w:rFonts w:eastAsia="Times New Roman" w:cs="Times New Roman"/>
        </w:rPr>
        <w:t xml:space="preserve"> kehtimise perioodil. </w:t>
      </w:r>
      <w:r w:rsidR="009C3649" w:rsidRPr="00DD18E3">
        <w:rPr>
          <w:rFonts w:eastAsia="Times New Roman" w:cs="Times New Roman"/>
        </w:rPr>
        <w:t>K</w:t>
      </w:r>
      <w:r w:rsidR="009C3649">
        <w:rPr>
          <w:rFonts w:eastAsia="Times New Roman" w:cs="Times New Roman"/>
        </w:rPr>
        <w:t>uigi k</w:t>
      </w:r>
      <w:r w:rsidR="009C3649" w:rsidRPr="00DD18E3">
        <w:rPr>
          <w:rFonts w:eastAsia="Times New Roman" w:cs="Times New Roman"/>
        </w:rPr>
        <w:t>orrastamiskohustus säilib ka juhul, kui luba on kehtivuse kaotanud või kehtetuks tunnistatud</w:t>
      </w:r>
      <w:r w:rsidR="009C3649">
        <w:rPr>
          <w:rFonts w:eastAsia="Times New Roman" w:cs="Times New Roman"/>
        </w:rPr>
        <w:t xml:space="preserve">, </w:t>
      </w:r>
      <w:r w:rsidR="009C3649">
        <w:rPr>
          <w:rFonts w:eastAsia="Times New Roman" w:cs="Times New Roman"/>
        </w:rPr>
        <w:lastRenderedPageBreak/>
        <w:t xml:space="preserve">eeldab </w:t>
      </w:r>
      <w:proofErr w:type="spellStart"/>
      <w:r w:rsidR="009C3649">
        <w:rPr>
          <w:rFonts w:eastAsia="Times New Roman" w:cs="Times New Roman"/>
        </w:rPr>
        <w:t>MaaPS</w:t>
      </w:r>
      <w:proofErr w:type="spellEnd"/>
      <w:r w:rsidR="009C3649">
        <w:rPr>
          <w:rFonts w:eastAsia="Times New Roman" w:cs="Times New Roman"/>
        </w:rPr>
        <w:t>, et korrastatakse loa kehtivusaja jooksul. Erandi kehtestamine võimaldab korrastamise nõuetekohast läbiviimist, sh vähendab riski, et korrastamiskohustus jääb riigi kanda.</w:t>
      </w:r>
    </w:p>
    <w:p w14:paraId="4F3B9A2D" w14:textId="77777777" w:rsidR="009C3649" w:rsidRDefault="009C3649" w:rsidP="009C3649">
      <w:pPr>
        <w:jc w:val="both"/>
        <w:rPr>
          <w:rFonts w:eastAsia="Times New Roman" w:cs="Times New Roman"/>
          <w:szCs w:val="24"/>
        </w:rPr>
      </w:pPr>
    </w:p>
    <w:p w14:paraId="3C9699D9" w14:textId="77777777" w:rsidR="009C3649" w:rsidRPr="00297334" w:rsidRDefault="009C3649" w:rsidP="009C3649">
      <w:pPr>
        <w:jc w:val="both"/>
      </w:pPr>
      <w:r w:rsidRPr="00297334">
        <w:t>Eelnõukohase seadusega menetluste peatumise tähtaja seadmisel on arvesse võetud kavandatava kliimaseaduse jõustumise aega (väljatöötamise kavatsuse kohaselt 01.01.2025) ning sellel ajal põlevkivi kaevandamise ja kasutamisega seotud analüüside koostamist, millega selgitatakse välja põlevkivi kaevandamiseks antavate lubade võimalikkus või tingimused. Menetluste peatumiseks sätestatud tähtaeg on optimaalne ka olukorras, kus kliimaseaduse jõustumisel on vaja muuta maapõueseadust, milles tehtavate muudatuste menetlemine kestab kauem, kui on kliimaseaduse planeeritav jõustumise aeg.</w:t>
      </w:r>
    </w:p>
    <w:p w14:paraId="673F553D" w14:textId="77777777" w:rsidR="00EA5F07" w:rsidRDefault="00EA5F07" w:rsidP="002C15DE">
      <w:pPr>
        <w:jc w:val="both"/>
        <w:rPr>
          <w:rFonts w:eastAsia="Times New Roman" w:cs="Times New Roman"/>
        </w:rPr>
      </w:pPr>
    </w:p>
    <w:p w14:paraId="68941056" w14:textId="77777777" w:rsidR="00EA2D18" w:rsidRPr="0053561C" w:rsidRDefault="00EA2D18" w:rsidP="002C15DE">
      <w:pPr>
        <w:pStyle w:val="Vahedeta"/>
        <w:keepNext/>
        <w:keepLines/>
        <w:jc w:val="both"/>
        <w:rPr>
          <w:rFonts w:ascii="Times New Roman" w:hAnsi="Times New Roman" w:cs="Times New Roman"/>
          <w:b/>
          <w:sz w:val="24"/>
          <w:szCs w:val="24"/>
        </w:rPr>
      </w:pPr>
      <w:r w:rsidRPr="0053561C">
        <w:rPr>
          <w:rFonts w:ascii="Times New Roman" w:hAnsi="Times New Roman" w:cs="Times New Roman"/>
          <w:b/>
          <w:sz w:val="24"/>
          <w:szCs w:val="24"/>
        </w:rPr>
        <w:t>4. Eelnõu terminoloogia</w:t>
      </w:r>
    </w:p>
    <w:p w14:paraId="13439999" w14:textId="77777777" w:rsidR="00EA2D18" w:rsidRPr="0053561C" w:rsidRDefault="00EA2D18" w:rsidP="002C15DE">
      <w:pPr>
        <w:pStyle w:val="Vahedeta"/>
        <w:keepNext/>
        <w:keepLines/>
        <w:jc w:val="both"/>
        <w:rPr>
          <w:rFonts w:ascii="Times New Roman" w:hAnsi="Times New Roman" w:cs="Times New Roman"/>
          <w:bCs/>
          <w:sz w:val="24"/>
          <w:szCs w:val="24"/>
        </w:rPr>
      </w:pPr>
    </w:p>
    <w:p w14:paraId="23683AB5" w14:textId="77777777" w:rsidR="00EA2D18" w:rsidRPr="0053561C" w:rsidRDefault="00EA2D18" w:rsidP="002C15DE">
      <w:pPr>
        <w:pStyle w:val="Vahedeta"/>
        <w:keepNext/>
        <w:keepLines/>
        <w:jc w:val="both"/>
        <w:rPr>
          <w:rFonts w:ascii="Times New Roman" w:hAnsi="Times New Roman" w:cs="Times New Roman"/>
          <w:bCs/>
          <w:sz w:val="24"/>
          <w:szCs w:val="24"/>
        </w:rPr>
      </w:pPr>
      <w:r w:rsidRPr="0053561C">
        <w:rPr>
          <w:rFonts w:ascii="Times New Roman" w:hAnsi="Times New Roman" w:cs="Times New Roman"/>
          <w:bCs/>
          <w:sz w:val="24"/>
          <w:szCs w:val="24"/>
        </w:rPr>
        <w:t>Eelnõus ei kasutata uusi termineid.</w:t>
      </w:r>
    </w:p>
    <w:p w14:paraId="61EF1165" w14:textId="77777777" w:rsidR="00CF0A6D" w:rsidRPr="0053561C" w:rsidRDefault="00CF0A6D" w:rsidP="002C15DE">
      <w:pPr>
        <w:pStyle w:val="Vahedeta"/>
        <w:jc w:val="both"/>
        <w:rPr>
          <w:rFonts w:ascii="Times New Roman" w:hAnsi="Times New Roman" w:cs="Times New Roman"/>
          <w:bCs/>
          <w:sz w:val="24"/>
          <w:szCs w:val="24"/>
        </w:rPr>
      </w:pPr>
    </w:p>
    <w:p w14:paraId="61BA7623" w14:textId="77777777" w:rsidR="00EA2D18" w:rsidRPr="0053561C" w:rsidRDefault="00EA2D18" w:rsidP="002C15DE">
      <w:pPr>
        <w:pStyle w:val="Vahedeta"/>
        <w:rPr>
          <w:rFonts w:ascii="Times New Roman" w:hAnsi="Times New Roman" w:cs="Times New Roman"/>
          <w:b/>
          <w:bCs/>
          <w:sz w:val="24"/>
          <w:szCs w:val="24"/>
        </w:rPr>
      </w:pPr>
      <w:r w:rsidRPr="0053561C">
        <w:rPr>
          <w:rFonts w:ascii="Times New Roman" w:hAnsi="Times New Roman" w:cs="Times New Roman"/>
          <w:b/>
          <w:bCs/>
          <w:sz w:val="24"/>
          <w:szCs w:val="24"/>
        </w:rPr>
        <w:t>5. Eelnõu vastavus Euroopa Liidu õigusele</w:t>
      </w:r>
    </w:p>
    <w:p w14:paraId="49531606" w14:textId="77777777" w:rsidR="00EA2D18" w:rsidRPr="0053561C" w:rsidRDefault="00EA2D18" w:rsidP="002C15DE">
      <w:pPr>
        <w:pStyle w:val="Vahedeta"/>
        <w:rPr>
          <w:rFonts w:ascii="Times New Roman" w:hAnsi="Times New Roman" w:cs="Times New Roman"/>
          <w:sz w:val="24"/>
          <w:szCs w:val="24"/>
        </w:rPr>
      </w:pPr>
    </w:p>
    <w:p w14:paraId="4F6D37F9" w14:textId="592B4B18" w:rsidR="007E7694" w:rsidRDefault="009C3649" w:rsidP="007E7694">
      <w:pPr>
        <w:pStyle w:val="Vahedeta"/>
        <w:jc w:val="both"/>
        <w:rPr>
          <w:rFonts w:ascii="Times New Roman" w:hAnsi="Times New Roman" w:cs="Times New Roman"/>
          <w:sz w:val="24"/>
          <w:szCs w:val="24"/>
        </w:rPr>
      </w:pPr>
      <w:r w:rsidRPr="5E7B1DFB">
        <w:rPr>
          <w:rFonts w:ascii="Times New Roman" w:hAnsi="Times New Roman" w:cs="Times New Roman"/>
          <w:sz w:val="24"/>
          <w:szCs w:val="24"/>
        </w:rPr>
        <w:t xml:space="preserve">Eelnõu on seotud Euroopa Parlamendi ja </w:t>
      </w:r>
      <w:r>
        <w:rPr>
          <w:rFonts w:ascii="Times New Roman" w:hAnsi="Times New Roman" w:cs="Times New Roman"/>
          <w:sz w:val="24"/>
          <w:szCs w:val="24"/>
        </w:rPr>
        <w:t>n</w:t>
      </w:r>
      <w:r w:rsidRPr="5E7B1DFB">
        <w:rPr>
          <w:rFonts w:ascii="Times New Roman" w:hAnsi="Times New Roman" w:cs="Times New Roman"/>
          <w:sz w:val="24"/>
          <w:szCs w:val="24"/>
        </w:rPr>
        <w:t>õukogu määrusega (EL) 2021/1119, millega seati Euroopa Liidu ülene eesmärk saavutada kliimaneutraalsus hiljemalt aastaks 2050 ning vähendada kasvuhoonegaaside netoheidet vähemalt 55% võrra aastaks 2030.</w:t>
      </w:r>
      <w:r>
        <w:rPr>
          <w:rFonts w:ascii="Times New Roman" w:hAnsi="Times New Roman" w:cs="Times New Roman"/>
          <w:sz w:val="24"/>
          <w:szCs w:val="24"/>
        </w:rPr>
        <w:t xml:space="preserve"> </w:t>
      </w:r>
      <w:r w:rsidRPr="5E7B1DFB">
        <w:rPr>
          <w:rFonts w:ascii="Times New Roman" w:hAnsi="Times New Roman" w:cs="Times New Roman"/>
          <w:sz w:val="24"/>
          <w:szCs w:val="24"/>
        </w:rPr>
        <w:t xml:space="preserve">Kuna põlevkivisektor moodustab </w:t>
      </w:r>
      <w:r>
        <w:rPr>
          <w:rFonts w:ascii="Times New Roman" w:hAnsi="Times New Roman" w:cs="Times New Roman"/>
          <w:sz w:val="24"/>
          <w:szCs w:val="24"/>
        </w:rPr>
        <w:t>45%</w:t>
      </w:r>
      <w:r w:rsidRPr="5E7B1DFB">
        <w:rPr>
          <w:rFonts w:ascii="Times New Roman" w:hAnsi="Times New Roman" w:cs="Times New Roman"/>
          <w:sz w:val="24"/>
          <w:szCs w:val="24"/>
        </w:rPr>
        <w:t xml:space="preserve"> Eesti kogu kasvuhoonegaaside heitest, </w:t>
      </w:r>
      <w:r>
        <w:rPr>
          <w:rFonts w:ascii="Times New Roman" w:hAnsi="Times New Roman" w:cs="Times New Roman"/>
          <w:sz w:val="24"/>
          <w:szCs w:val="24"/>
        </w:rPr>
        <w:t>on</w:t>
      </w:r>
      <w:r w:rsidRPr="5E7B1DFB">
        <w:rPr>
          <w:rFonts w:ascii="Times New Roman" w:hAnsi="Times New Roman" w:cs="Times New Roman"/>
          <w:sz w:val="24"/>
          <w:szCs w:val="24"/>
        </w:rPr>
        <w:t xml:space="preserve"> põlevkivi kaevandamisega seotud lubade menetlemise peat</w:t>
      </w:r>
      <w:r>
        <w:rPr>
          <w:rFonts w:ascii="Times New Roman" w:hAnsi="Times New Roman" w:cs="Times New Roman"/>
          <w:sz w:val="24"/>
          <w:szCs w:val="24"/>
        </w:rPr>
        <w:t>u</w:t>
      </w:r>
      <w:r w:rsidRPr="5E7B1DFB">
        <w:rPr>
          <w:rFonts w:ascii="Times New Roman" w:hAnsi="Times New Roman" w:cs="Times New Roman"/>
          <w:sz w:val="24"/>
          <w:szCs w:val="24"/>
        </w:rPr>
        <w:t xml:space="preserve">mine </w:t>
      </w:r>
      <w:r>
        <w:rPr>
          <w:rFonts w:ascii="Times New Roman" w:hAnsi="Times New Roman" w:cs="Times New Roman"/>
          <w:sz w:val="24"/>
          <w:szCs w:val="24"/>
        </w:rPr>
        <w:t>vajalik</w:t>
      </w:r>
      <w:r w:rsidRPr="5E7B1DFB">
        <w:rPr>
          <w:rFonts w:ascii="Times New Roman" w:hAnsi="Times New Roman" w:cs="Times New Roman"/>
          <w:sz w:val="24"/>
          <w:szCs w:val="24"/>
        </w:rPr>
        <w:t xml:space="preserve"> </w:t>
      </w:r>
      <w:r w:rsidRPr="0089581D">
        <w:rPr>
          <w:rFonts w:ascii="Times New Roman" w:hAnsi="Times New Roman" w:cs="Times New Roman"/>
          <w:sz w:val="24"/>
          <w:szCs w:val="24"/>
        </w:rPr>
        <w:t>kliimaseadusega kokkulepitavate pikaajaliste põlevkivisektori toimivust mõjutavate eesmärkide sätestamiseks ja EL määrusega sätestatud eesmärkide täitmiseks edaspidi</w:t>
      </w:r>
      <w:r>
        <w:rPr>
          <w:rFonts w:ascii="Times New Roman" w:hAnsi="Times New Roman" w:cs="Times New Roman"/>
          <w:sz w:val="24"/>
          <w:szCs w:val="24"/>
        </w:rPr>
        <w:t>.</w:t>
      </w:r>
    </w:p>
    <w:p w14:paraId="5286888A" w14:textId="77777777" w:rsidR="009C3649" w:rsidRDefault="009C3649" w:rsidP="007E7694">
      <w:pPr>
        <w:pStyle w:val="Vahedeta"/>
        <w:jc w:val="both"/>
        <w:rPr>
          <w:rFonts w:ascii="Times New Roman" w:hAnsi="Times New Roman" w:cs="Times New Roman"/>
          <w:sz w:val="24"/>
          <w:szCs w:val="24"/>
        </w:rPr>
      </w:pPr>
    </w:p>
    <w:p w14:paraId="23E1E658" w14:textId="77777777" w:rsidR="007E7694" w:rsidRDefault="00EA2D18" w:rsidP="007E7694">
      <w:pPr>
        <w:pStyle w:val="Vahedeta"/>
        <w:jc w:val="both"/>
        <w:rPr>
          <w:rFonts w:ascii="Times New Roman" w:hAnsi="Times New Roman" w:cs="Times New Roman"/>
          <w:b/>
          <w:bCs/>
          <w:sz w:val="24"/>
          <w:szCs w:val="24"/>
        </w:rPr>
      </w:pPr>
      <w:r w:rsidRPr="0053561C">
        <w:rPr>
          <w:rFonts w:ascii="Times New Roman" w:hAnsi="Times New Roman" w:cs="Times New Roman"/>
          <w:b/>
          <w:bCs/>
          <w:sz w:val="24"/>
          <w:szCs w:val="24"/>
        </w:rPr>
        <w:t>6. Seaduse mõjud</w:t>
      </w:r>
    </w:p>
    <w:p w14:paraId="7002EC7B" w14:textId="77777777" w:rsidR="007E7694" w:rsidRDefault="007E7694" w:rsidP="007E7694">
      <w:pPr>
        <w:pStyle w:val="Vahedeta"/>
        <w:jc w:val="both"/>
        <w:rPr>
          <w:rFonts w:ascii="Times New Roman" w:hAnsi="Times New Roman" w:cs="Times New Roman"/>
          <w:b/>
          <w:bCs/>
          <w:sz w:val="24"/>
          <w:szCs w:val="24"/>
        </w:rPr>
      </w:pPr>
    </w:p>
    <w:p w14:paraId="5A7B30D2" w14:textId="77777777" w:rsidR="007E7694" w:rsidRPr="007E7694" w:rsidRDefault="00F65650" w:rsidP="007E7694">
      <w:pPr>
        <w:contextualSpacing/>
        <w:jc w:val="both"/>
        <w:rPr>
          <w:rFonts w:cs="Times New Roman"/>
          <w:b/>
          <w:bCs/>
        </w:rPr>
      </w:pPr>
      <w:r w:rsidRPr="007E7694">
        <w:rPr>
          <w:rFonts w:cs="Times New Roman"/>
          <w:b/>
          <w:bCs/>
        </w:rPr>
        <w:t>6.1. Mõju avaldav muudatus</w:t>
      </w:r>
    </w:p>
    <w:p w14:paraId="5EC797E5" w14:textId="77777777" w:rsidR="007E7694" w:rsidRPr="007E7694" w:rsidRDefault="007E7694" w:rsidP="007E7694">
      <w:pPr>
        <w:pStyle w:val="Vahedeta"/>
        <w:jc w:val="both"/>
        <w:rPr>
          <w:rFonts w:ascii="Times New Roman" w:hAnsi="Times New Roman" w:cs="Times New Roman"/>
          <w:sz w:val="24"/>
          <w:szCs w:val="24"/>
        </w:rPr>
      </w:pPr>
    </w:p>
    <w:p w14:paraId="18F6A6DC" w14:textId="274DDD3C" w:rsidR="00B46180" w:rsidRPr="007E7694" w:rsidRDefault="00B46180" w:rsidP="007E7694">
      <w:pPr>
        <w:pStyle w:val="Vahedeta"/>
        <w:jc w:val="both"/>
        <w:rPr>
          <w:rFonts w:ascii="Times New Roman" w:hAnsi="Times New Roman" w:cs="Times New Roman"/>
          <w:sz w:val="24"/>
          <w:szCs w:val="24"/>
        </w:rPr>
      </w:pPr>
      <w:r w:rsidRPr="007E7694">
        <w:rPr>
          <w:rFonts w:ascii="Times New Roman" w:hAnsi="Times New Roman" w:cs="Times New Roman"/>
          <w:sz w:val="24"/>
          <w:szCs w:val="24"/>
        </w:rPr>
        <w:t xml:space="preserve">Eelnõukohase seaduse jõustumisel peatuvad kuni 2026. aasta 1. jaanuarini põlevkivi kaevandamisloa andmise või muutmise, sealhulgas mäeeraldise laiendamise taotluse menetlused ning tagastatakse eelnõukohase seaduse jõustumisest kuni 2026. aasta 1. jaanuarini esitatud uued taotlused. </w:t>
      </w:r>
      <w:r w:rsidR="007B4630">
        <w:rPr>
          <w:rFonts w:ascii="Times New Roman" w:hAnsi="Times New Roman" w:cs="Times New Roman"/>
          <w:sz w:val="24"/>
          <w:szCs w:val="24"/>
        </w:rPr>
        <w:t>Kehtestatavaid erandeid on</w:t>
      </w:r>
      <w:r w:rsidRPr="007E7694">
        <w:rPr>
          <w:rFonts w:ascii="Times New Roman" w:hAnsi="Times New Roman" w:cs="Times New Roman"/>
          <w:sz w:val="24"/>
          <w:szCs w:val="24"/>
        </w:rPr>
        <w:t xml:space="preserve"> </w:t>
      </w:r>
      <w:r w:rsidR="00F72D8E">
        <w:rPr>
          <w:rFonts w:ascii="Times New Roman" w:hAnsi="Times New Roman" w:cs="Times New Roman"/>
          <w:sz w:val="24"/>
          <w:szCs w:val="24"/>
        </w:rPr>
        <w:t>selgitatud</w:t>
      </w:r>
      <w:r w:rsidRPr="007E7694">
        <w:rPr>
          <w:rFonts w:ascii="Times New Roman" w:hAnsi="Times New Roman" w:cs="Times New Roman"/>
          <w:sz w:val="24"/>
          <w:szCs w:val="24"/>
        </w:rPr>
        <w:t xml:space="preserve"> p</w:t>
      </w:r>
      <w:r w:rsidR="00F72D8E">
        <w:rPr>
          <w:rFonts w:ascii="Times New Roman" w:hAnsi="Times New Roman" w:cs="Times New Roman"/>
          <w:sz w:val="24"/>
          <w:szCs w:val="24"/>
        </w:rPr>
        <w:t>eatükis</w:t>
      </w:r>
      <w:r w:rsidRPr="007E7694">
        <w:rPr>
          <w:rFonts w:ascii="Times New Roman" w:hAnsi="Times New Roman" w:cs="Times New Roman"/>
          <w:sz w:val="24"/>
          <w:szCs w:val="24"/>
        </w:rPr>
        <w:t xml:space="preserve"> 3. </w:t>
      </w:r>
      <w:r w:rsidR="00EF725C" w:rsidRPr="007E7694">
        <w:rPr>
          <w:rFonts w:ascii="Times New Roman" w:hAnsi="Times New Roman" w:cs="Times New Roman"/>
          <w:sz w:val="24"/>
          <w:szCs w:val="24"/>
        </w:rPr>
        <w:t xml:space="preserve">Loa </w:t>
      </w:r>
      <w:r w:rsidRPr="007E7694">
        <w:rPr>
          <w:rFonts w:ascii="Times New Roman" w:hAnsi="Times New Roman" w:cs="Times New Roman"/>
          <w:sz w:val="24"/>
          <w:szCs w:val="24"/>
        </w:rPr>
        <w:t>menetlemise peatumisega peatu</w:t>
      </w:r>
      <w:r w:rsidR="00EF725C" w:rsidRPr="007E7694">
        <w:rPr>
          <w:rFonts w:ascii="Times New Roman" w:hAnsi="Times New Roman" w:cs="Times New Roman"/>
          <w:sz w:val="24"/>
          <w:szCs w:val="24"/>
        </w:rPr>
        <w:t>b</w:t>
      </w:r>
      <w:r w:rsidRPr="007E7694">
        <w:rPr>
          <w:rFonts w:ascii="Times New Roman" w:hAnsi="Times New Roman" w:cs="Times New Roman"/>
          <w:sz w:val="24"/>
          <w:szCs w:val="24"/>
        </w:rPr>
        <w:t xml:space="preserve"> ka </w:t>
      </w:r>
      <w:r w:rsidR="00EF725C" w:rsidRPr="007E7694">
        <w:rPr>
          <w:rFonts w:ascii="Times New Roman" w:hAnsi="Times New Roman" w:cs="Times New Roman"/>
          <w:sz w:val="24"/>
          <w:szCs w:val="24"/>
        </w:rPr>
        <w:t xml:space="preserve">selle taotluse </w:t>
      </w:r>
      <w:r w:rsidR="006E2CB1">
        <w:rPr>
          <w:rFonts w:ascii="Times New Roman" w:hAnsi="Times New Roman" w:cs="Times New Roman"/>
          <w:sz w:val="24"/>
          <w:szCs w:val="24"/>
        </w:rPr>
        <w:t xml:space="preserve">menetluses </w:t>
      </w:r>
      <w:r w:rsidRPr="007E7694">
        <w:rPr>
          <w:rFonts w:ascii="Times New Roman" w:hAnsi="Times New Roman" w:cs="Times New Roman"/>
          <w:sz w:val="24"/>
          <w:szCs w:val="24"/>
        </w:rPr>
        <w:t>juba algatatud keskkonnamõju hindami</w:t>
      </w:r>
      <w:r w:rsidR="00EF725C" w:rsidRPr="007E7694">
        <w:rPr>
          <w:rFonts w:ascii="Times New Roman" w:hAnsi="Times New Roman" w:cs="Times New Roman"/>
          <w:sz w:val="24"/>
          <w:szCs w:val="24"/>
        </w:rPr>
        <w:t>ne</w:t>
      </w:r>
      <w:r w:rsidRPr="007E7694">
        <w:rPr>
          <w:rFonts w:ascii="Times New Roman" w:hAnsi="Times New Roman" w:cs="Times New Roman"/>
          <w:sz w:val="24"/>
          <w:szCs w:val="24"/>
        </w:rPr>
        <w:t>.</w:t>
      </w:r>
      <w:r w:rsidR="2949EC7F" w:rsidRPr="007E7694">
        <w:rPr>
          <w:rFonts w:ascii="Times New Roman" w:hAnsi="Times New Roman" w:cs="Times New Roman"/>
          <w:sz w:val="24"/>
          <w:szCs w:val="24"/>
        </w:rPr>
        <w:t xml:space="preserve"> </w:t>
      </w:r>
      <w:r w:rsidR="006E2CB1">
        <w:rPr>
          <w:rFonts w:ascii="Times New Roman" w:hAnsi="Times New Roman" w:cs="Times New Roman"/>
          <w:sz w:val="24"/>
          <w:szCs w:val="24"/>
        </w:rPr>
        <w:t>Loam</w:t>
      </w:r>
      <w:r w:rsidR="2949EC7F" w:rsidRPr="007E7694">
        <w:rPr>
          <w:rFonts w:ascii="Times New Roman" w:hAnsi="Times New Roman" w:cs="Times New Roman"/>
          <w:sz w:val="24"/>
          <w:szCs w:val="24"/>
        </w:rPr>
        <w:t>enetlused tuleb ajutiselt peatada, kuni on selgitatud välja põlevkivi kaevandamise ja kasutamise kliimamõju ning selle roll Eesti kliimaeesmärkide saavutamisel, samuti põlevkivi kasutamise vajadused ja võimalused.</w:t>
      </w:r>
    </w:p>
    <w:p w14:paraId="1F38D950" w14:textId="77777777" w:rsidR="00DD7C69" w:rsidRDefault="00DD7C69" w:rsidP="007E7694">
      <w:pPr>
        <w:jc w:val="both"/>
        <w:rPr>
          <w:rFonts w:cs="Times New Roman"/>
        </w:rPr>
      </w:pPr>
    </w:p>
    <w:p w14:paraId="1E5631D3" w14:textId="57DEBAC7" w:rsidR="00B46180" w:rsidRDefault="231EFC30" w:rsidP="007E7694">
      <w:pPr>
        <w:jc w:val="both"/>
        <w:rPr>
          <w:rFonts w:cs="Times New Roman"/>
          <w:i/>
          <w:iCs/>
        </w:rPr>
      </w:pPr>
      <w:r w:rsidRPr="7FC00A7F">
        <w:rPr>
          <w:rFonts w:cs="Times New Roman"/>
          <w:i/>
          <w:iCs/>
        </w:rPr>
        <w:t>Sihtrühm: loa taotlejad</w:t>
      </w:r>
      <w:r w:rsidR="68261BE7" w:rsidRPr="7FC00A7F">
        <w:rPr>
          <w:rFonts w:cs="Times New Roman"/>
          <w:i/>
          <w:iCs/>
        </w:rPr>
        <w:t xml:space="preserve"> – Enefit Power AS, VKG Kaevandused OÜ, Kiviõli Keemiatööstuse</w:t>
      </w:r>
      <w:r w:rsidR="00740BD8">
        <w:rPr>
          <w:rFonts w:cs="Times New Roman"/>
          <w:i/>
          <w:iCs/>
        </w:rPr>
        <w:t xml:space="preserve"> </w:t>
      </w:r>
      <w:r w:rsidR="68261BE7" w:rsidRPr="7FC00A7F">
        <w:rPr>
          <w:rFonts w:cs="Times New Roman"/>
          <w:i/>
          <w:iCs/>
        </w:rPr>
        <w:t>OÜ</w:t>
      </w:r>
      <w:r w:rsidR="00DD7C69">
        <w:rPr>
          <w:rFonts w:cs="Times New Roman"/>
          <w:i/>
          <w:iCs/>
        </w:rPr>
        <w:t>,</w:t>
      </w:r>
      <w:r w:rsidR="68261BE7" w:rsidRPr="7FC00A7F">
        <w:rPr>
          <w:rFonts w:cs="Times New Roman"/>
          <w:i/>
          <w:iCs/>
        </w:rPr>
        <w:t xml:space="preserve"> lisaks </w:t>
      </w:r>
      <w:r w:rsidR="2E7A457B" w:rsidRPr="7FC00A7F">
        <w:rPr>
          <w:rFonts w:cs="Times New Roman"/>
          <w:i/>
          <w:iCs/>
        </w:rPr>
        <w:t xml:space="preserve">on </w:t>
      </w:r>
      <w:r w:rsidR="68261BE7" w:rsidRPr="7FC00A7F">
        <w:rPr>
          <w:rFonts w:cs="Times New Roman"/>
          <w:i/>
          <w:iCs/>
        </w:rPr>
        <w:t xml:space="preserve">keskkonnaluba Heidelberg </w:t>
      </w:r>
      <w:proofErr w:type="spellStart"/>
      <w:r w:rsidR="68261BE7" w:rsidRPr="7FC00A7F">
        <w:rPr>
          <w:rFonts w:cs="Times New Roman"/>
          <w:i/>
          <w:iCs/>
        </w:rPr>
        <w:t>Materials</w:t>
      </w:r>
      <w:proofErr w:type="spellEnd"/>
      <w:r w:rsidR="68261BE7" w:rsidRPr="7FC00A7F">
        <w:rPr>
          <w:rFonts w:cs="Times New Roman"/>
          <w:i/>
          <w:iCs/>
        </w:rPr>
        <w:t xml:space="preserve"> Kunda AS</w:t>
      </w:r>
      <w:r w:rsidR="009D6495">
        <w:rPr>
          <w:rFonts w:cs="Times New Roman"/>
          <w:i/>
          <w:iCs/>
        </w:rPr>
        <w:t>i</w:t>
      </w:r>
      <w:r w:rsidR="1DCE352E" w:rsidRPr="7FC00A7F">
        <w:rPr>
          <w:rFonts w:cs="Times New Roman"/>
          <w:i/>
          <w:iCs/>
        </w:rPr>
        <w:t>l</w:t>
      </w:r>
    </w:p>
    <w:p w14:paraId="44335709" w14:textId="5C10FB9B" w:rsidR="26D0422F" w:rsidRDefault="26D0422F" w:rsidP="007E7694">
      <w:pPr>
        <w:jc w:val="both"/>
        <w:rPr>
          <w:rFonts w:cs="Times New Roman"/>
          <w:i/>
          <w:iCs/>
        </w:rPr>
      </w:pPr>
    </w:p>
    <w:p w14:paraId="4CF4945B" w14:textId="712CFF11" w:rsidR="00B46180" w:rsidRDefault="231EFC30" w:rsidP="007E7694">
      <w:pPr>
        <w:jc w:val="both"/>
        <w:rPr>
          <w:rFonts w:cs="Times New Roman"/>
        </w:rPr>
      </w:pPr>
      <w:r w:rsidRPr="20672F95">
        <w:rPr>
          <w:rFonts w:cs="Times New Roman"/>
        </w:rPr>
        <w:t xml:space="preserve">Loa andjale (Keskkonnaametile) on esitatud ja menetlusse võetud </w:t>
      </w:r>
      <w:r w:rsidR="006E2CB1">
        <w:rPr>
          <w:rFonts w:cs="Times New Roman"/>
        </w:rPr>
        <w:t>(</w:t>
      </w:r>
      <w:r w:rsidR="00830D2E">
        <w:rPr>
          <w:rFonts w:eastAsia="Times New Roman" w:cs="Times New Roman"/>
        </w:rPr>
        <w:t>09.02.2024</w:t>
      </w:r>
      <w:r w:rsidR="007B4630">
        <w:rPr>
          <w:rFonts w:eastAsia="Times New Roman" w:cs="Times New Roman"/>
        </w:rPr>
        <w:t xml:space="preserve"> </w:t>
      </w:r>
      <w:r w:rsidRPr="20672F95">
        <w:rPr>
          <w:rFonts w:cs="Times New Roman"/>
        </w:rPr>
        <w:t>seis</w:t>
      </w:r>
      <w:r>
        <w:rPr>
          <w:rFonts w:cs="Times New Roman"/>
        </w:rPr>
        <w:t>uga</w:t>
      </w:r>
      <w:r w:rsidR="006E2CB1">
        <w:rPr>
          <w:rFonts w:cs="Times New Roman"/>
        </w:rPr>
        <w:t>)</w:t>
      </w:r>
      <w:r w:rsidR="743A201F" w:rsidRPr="26D0422F">
        <w:rPr>
          <w:rFonts w:cs="Times New Roman"/>
        </w:rPr>
        <w:t xml:space="preserve"> kolme ettevõtte poolt </w:t>
      </w:r>
      <w:r w:rsidR="0432594C" w:rsidRPr="26D0422F">
        <w:rPr>
          <w:rFonts w:cs="Times New Roman"/>
        </w:rPr>
        <w:t xml:space="preserve">loa </w:t>
      </w:r>
      <w:r w:rsidRPr="20672F95">
        <w:rPr>
          <w:rFonts w:cs="Times New Roman"/>
        </w:rPr>
        <w:t xml:space="preserve">taotlused põlevkivi kaevandamiseks nii uutele mäeeraldistele kui ka </w:t>
      </w:r>
      <w:r>
        <w:rPr>
          <w:rFonts w:cs="Times New Roman"/>
        </w:rPr>
        <w:t>lubade muutmiseks, s</w:t>
      </w:r>
      <w:r w:rsidR="7E6F53A7">
        <w:rPr>
          <w:rFonts w:cs="Times New Roman"/>
        </w:rPr>
        <w:t>ealhulgas</w:t>
      </w:r>
      <w:r>
        <w:rPr>
          <w:rFonts w:cs="Times New Roman"/>
        </w:rPr>
        <w:t xml:space="preserve"> </w:t>
      </w:r>
      <w:r w:rsidRPr="20672F95">
        <w:rPr>
          <w:rFonts w:cs="Times New Roman"/>
        </w:rPr>
        <w:t xml:space="preserve">mäeeraldiste laiendamiseks. </w:t>
      </w:r>
    </w:p>
    <w:p w14:paraId="470B6DA2" w14:textId="12677390" w:rsidR="00B46180" w:rsidRDefault="00B46180" w:rsidP="007E7694">
      <w:pPr>
        <w:jc w:val="both"/>
        <w:rPr>
          <w:rFonts w:cs="Times New Roman"/>
        </w:rPr>
      </w:pPr>
    </w:p>
    <w:p w14:paraId="021F6798" w14:textId="7E7785EE" w:rsidR="00B46180" w:rsidRDefault="2580E728" w:rsidP="007E7694">
      <w:pPr>
        <w:jc w:val="both"/>
        <w:rPr>
          <w:rFonts w:cs="Times New Roman"/>
        </w:rPr>
      </w:pPr>
      <w:r w:rsidRPr="00397932">
        <w:rPr>
          <w:rFonts w:cs="Times New Roman"/>
        </w:rPr>
        <w:t xml:space="preserve">Uutele mäeeraldistele, aga ka olemasolevate laiendamiseks esitatud taotluste kohaselt on </w:t>
      </w:r>
      <w:r w:rsidR="17B7F797" w:rsidRPr="00397932">
        <w:rPr>
          <w:rFonts w:cs="Times New Roman"/>
        </w:rPr>
        <w:t xml:space="preserve">igas taotluses </w:t>
      </w:r>
      <w:r w:rsidRPr="00397932">
        <w:rPr>
          <w:rFonts w:cs="Times New Roman"/>
        </w:rPr>
        <w:t>taotletava põlevkivivaru kogus 70</w:t>
      </w:r>
      <w:r w:rsidR="34606D9B" w:rsidRPr="00397932">
        <w:rPr>
          <w:rFonts w:cs="Times New Roman"/>
        </w:rPr>
        <w:t>–</w:t>
      </w:r>
      <w:r w:rsidRPr="00397932">
        <w:rPr>
          <w:rFonts w:cs="Times New Roman"/>
        </w:rPr>
        <w:t xml:space="preserve">160 </w:t>
      </w:r>
      <w:r w:rsidR="17B7F797" w:rsidRPr="00397932">
        <w:rPr>
          <w:rFonts w:cs="Times New Roman"/>
        </w:rPr>
        <w:t xml:space="preserve">miljonit </w:t>
      </w:r>
      <w:r w:rsidRPr="00397932">
        <w:rPr>
          <w:rFonts w:cs="Times New Roman"/>
        </w:rPr>
        <w:t>t</w:t>
      </w:r>
      <w:r w:rsidR="2E54A7F9" w:rsidRPr="00397932">
        <w:rPr>
          <w:rFonts w:cs="Times New Roman"/>
        </w:rPr>
        <w:t>onni</w:t>
      </w:r>
      <w:r w:rsidR="3DFBFD7A" w:rsidRPr="00397932">
        <w:rPr>
          <w:rFonts w:cs="Times New Roman"/>
        </w:rPr>
        <w:t xml:space="preserve">, mille kaevandamisõigus </w:t>
      </w:r>
      <w:r w:rsidR="73CEAD4E" w:rsidRPr="00397932">
        <w:rPr>
          <w:rFonts w:cs="Times New Roman"/>
        </w:rPr>
        <w:t xml:space="preserve">pikendaks </w:t>
      </w:r>
      <w:r w:rsidR="271853B6" w:rsidRPr="00397932">
        <w:rPr>
          <w:rFonts w:cs="Times New Roman"/>
        </w:rPr>
        <w:t>ettevõtte</w:t>
      </w:r>
      <w:r w:rsidR="0373CFB3" w:rsidRPr="00397932">
        <w:rPr>
          <w:rFonts w:cs="Times New Roman"/>
        </w:rPr>
        <w:t xml:space="preserve"> õigust maavara kaevandamiseks</w:t>
      </w:r>
      <w:r w:rsidR="271853B6" w:rsidRPr="00397932">
        <w:rPr>
          <w:rFonts w:cs="Times New Roman"/>
        </w:rPr>
        <w:t xml:space="preserve"> kuni 30 aastaks</w:t>
      </w:r>
      <w:r w:rsidR="170AEFF1" w:rsidRPr="00397932">
        <w:rPr>
          <w:rFonts w:cs="Times New Roman"/>
        </w:rPr>
        <w:t xml:space="preserve">. </w:t>
      </w:r>
      <w:r w:rsidR="3DFBFD7A" w:rsidRPr="00397932">
        <w:rPr>
          <w:rFonts w:cs="Times New Roman"/>
        </w:rPr>
        <w:t>Ta</w:t>
      </w:r>
      <w:r w:rsidRPr="00397932">
        <w:rPr>
          <w:rFonts w:cs="Times New Roman"/>
        </w:rPr>
        <w:t xml:space="preserve">otlused on esitatud enam kui </w:t>
      </w:r>
      <w:r w:rsidR="2B1F8476" w:rsidRPr="00397932">
        <w:rPr>
          <w:rFonts w:cs="Times New Roman"/>
        </w:rPr>
        <w:t>kümme</w:t>
      </w:r>
      <w:r w:rsidRPr="00397932">
        <w:rPr>
          <w:rFonts w:cs="Times New Roman"/>
        </w:rPr>
        <w:t xml:space="preserve"> aastat tagasi</w:t>
      </w:r>
      <w:r w:rsidR="34A3257B" w:rsidRPr="00397932">
        <w:rPr>
          <w:rFonts w:cs="Times New Roman"/>
        </w:rPr>
        <w:t xml:space="preserve"> </w:t>
      </w:r>
      <w:r w:rsidRPr="00397932">
        <w:rPr>
          <w:rFonts w:cs="Times New Roman"/>
        </w:rPr>
        <w:t>(aastatel 2005, 2011, 2013) ja tänaseks on muutunud Eesti riigi võetud pikaajalised eesmärgid ja kohustused kliimaneutraalsuse saavutamiseks aastaks 2050 (kirjeldatud peatükis 2)</w:t>
      </w:r>
      <w:r w:rsidR="7041DFD7" w:rsidRPr="00397932">
        <w:rPr>
          <w:rFonts w:cs="Times New Roman"/>
        </w:rPr>
        <w:t>.</w:t>
      </w:r>
      <w:r w:rsidR="4ABCAF93" w:rsidRPr="00397932">
        <w:rPr>
          <w:rFonts w:cs="Times New Roman"/>
        </w:rPr>
        <w:t xml:space="preserve"> Menetlused on </w:t>
      </w:r>
      <w:r w:rsidR="3723A35B" w:rsidRPr="00397932">
        <w:rPr>
          <w:rFonts w:cs="Times New Roman"/>
        </w:rPr>
        <w:t xml:space="preserve">viibinud erinevatel põhjustel, </w:t>
      </w:r>
      <w:r w:rsidR="0BA3BD12" w:rsidRPr="00397932">
        <w:rPr>
          <w:rFonts w:cs="Times New Roman"/>
        </w:rPr>
        <w:t xml:space="preserve">peamiselt </w:t>
      </w:r>
      <w:r w:rsidR="4ABCAF93" w:rsidRPr="00397932">
        <w:rPr>
          <w:rFonts w:cs="Times New Roman"/>
        </w:rPr>
        <w:t xml:space="preserve">kohtuvaidluste </w:t>
      </w:r>
      <w:r w:rsidR="4ABCAF93" w:rsidRPr="00397932">
        <w:rPr>
          <w:rFonts w:cs="Times New Roman"/>
        </w:rPr>
        <w:lastRenderedPageBreak/>
        <w:t>tõttu</w:t>
      </w:r>
      <w:r w:rsidR="1B6AC7F9" w:rsidRPr="00397932">
        <w:rPr>
          <w:rFonts w:cs="Times New Roman"/>
        </w:rPr>
        <w:t xml:space="preserve">, </w:t>
      </w:r>
      <w:r w:rsidR="002611FC">
        <w:rPr>
          <w:rFonts w:cs="Times New Roman"/>
        </w:rPr>
        <w:t xml:space="preserve">aga </w:t>
      </w:r>
      <w:r w:rsidR="1B6AC7F9" w:rsidRPr="00397932">
        <w:rPr>
          <w:rFonts w:cs="Times New Roman"/>
        </w:rPr>
        <w:t xml:space="preserve">ka </w:t>
      </w:r>
      <w:r w:rsidR="79D81730" w:rsidRPr="00397932">
        <w:rPr>
          <w:rFonts w:cs="Times New Roman"/>
        </w:rPr>
        <w:t>seetõttu, et 01.04.2005 jõustus maapõueseadus, mille § 75</w:t>
      </w:r>
      <w:r w:rsidR="79D81730" w:rsidRPr="3B28F6A3">
        <w:rPr>
          <w:rFonts w:cs="Times New Roman"/>
        </w:rPr>
        <w:t xml:space="preserve"> </w:t>
      </w:r>
      <w:r w:rsidR="00397932">
        <w:rPr>
          <w:rFonts w:cs="Times New Roman"/>
        </w:rPr>
        <w:t>lõike</w:t>
      </w:r>
      <w:r w:rsidR="79D81730" w:rsidRPr="3B28F6A3">
        <w:rPr>
          <w:rFonts w:cs="Times New Roman"/>
        </w:rPr>
        <w:t xml:space="preserve"> 6 (jõustus 28.03.2006) alusel oli loamenetlus peatatud ajavahemikus 28.03.2006–21.10.2008.</w:t>
      </w:r>
      <w:r w:rsidR="17CEAAD4" w:rsidRPr="3B28F6A3">
        <w:rPr>
          <w:rFonts w:cs="Times New Roman"/>
        </w:rPr>
        <w:t xml:space="preserve"> T</w:t>
      </w:r>
      <w:r w:rsidR="4ABCAF93" w:rsidRPr="3B28F6A3">
        <w:rPr>
          <w:rFonts w:cs="Times New Roman"/>
        </w:rPr>
        <w:t>änaseks on need</w:t>
      </w:r>
      <w:r w:rsidR="002611FC">
        <w:rPr>
          <w:rFonts w:cs="Times New Roman"/>
        </w:rPr>
        <w:t xml:space="preserve"> taotlused</w:t>
      </w:r>
      <w:r w:rsidR="4ABCAF93" w:rsidRPr="3B28F6A3">
        <w:rPr>
          <w:rFonts w:cs="Times New Roman"/>
        </w:rPr>
        <w:t xml:space="preserve"> erinevates KMH staadiumites (</w:t>
      </w:r>
      <w:r w:rsidR="4ABCAF93" w:rsidRPr="00397932">
        <w:rPr>
          <w:rFonts w:cs="Times New Roman"/>
        </w:rPr>
        <w:t>vt Tabel 1)</w:t>
      </w:r>
      <w:r w:rsidR="6DB3828A" w:rsidRPr="00397932">
        <w:rPr>
          <w:rFonts w:cs="Times New Roman"/>
        </w:rPr>
        <w:t>, en</w:t>
      </w:r>
      <w:r w:rsidR="4912FFF3" w:rsidRPr="00397932">
        <w:rPr>
          <w:rFonts w:cs="Times New Roman"/>
        </w:rPr>
        <w:t>a</w:t>
      </w:r>
      <w:r w:rsidR="6DB3828A" w:rsidRPr="00397932">
        <w:rPr>
          <w:rFonts w:cs="Times New Roman"/>
        </w:rPr>
        <w:t>masti koostatakse KMH aruannet või teostatakse keskkonnauuringuid</w:t>
      </w:r>
      <w:r w:rsidR="56673B34" w:rsidRPr="00397932">
        <w:rPr>
          <w:rFonts w:cs="Times New Roman"/>
        </w:rPr>
        <w:t xml:space="preserve"> või -seiret</w:t>
      </w:r>
      <w:r w:rsidR="4ABCAF93" w:rsidRPr="00397932">
        <w:rPr>
          <w:rFonts w:cs="Times New Roman"/>
        </w:rPr>
        <w:t xml:space="preserve">. </w:t>
      </w:r>
      <w:r w:rsidR="3D191F71" w:rsidRPr="00397932">
        <w:rPr>
          <w:rFonts w:cs="Times New Roman"/>
        </w:rPr>
        <w:t xml:space="preserve">Kehtiva </w:t>
      </w:r>
      <w:proofErr w:type="spellStart"/>
      <w:r w:rsidR="3D191F71" w:rsidRPr="00397932">
        <w:rPr>
          <w:rFonts w:cs="Times New Roman"/>
        </w:rPr>
        <w:t>MaaPS</w:t>
      </w:r>
      <w:r w:rsidR="00397932" w:rsidRPr="00397932">
        <w:rPr>
          <w:rFonts w:cs="Times New Roman"/>
        </w:rPr>
        <w:t>i</w:t>
      </w:r>
      <w:proofErr w:type="spellEnd"/>
      <w:r w:rsidR="3D191F71" w:rsidRPr="00397932">
        <w:rPr>
          <w:rFonts w:cs="Times New Roman"/>
        </w:rPr>
        <w:t xml:space="preserve"> kohaselt otsustatakse kaevandamisloa andmine aasta jooksul nõuetekohase taotluse saamisest arvates, kui seadusega ei ole sätestatud teisiti, kuid </w:t>
      </w:r>
      <w:r w:rsidR="0819C29E" w:rsidRPr="00397932">
        <w:rPr>
          <w:rFonts w:cs="Times New Roman"/>
        </w:rPr>
        <w:t>eel</w:t>
      </w:r>
      <w:r w:rsidR="3D191F71" w:rsidRPr="00397932">
        <w:rPr>
          <w:rFonts w:cs="Times New Roman"/>
        </w:rPr>
        <w:t xml:space="preserve">toodud taotluste ajal kehtinud </w:t>
      </w:r>
      <w:proofErr w:type="spellStart"/>
      <w:r w:rsidR="3D191F71" w:rsidRPr="00397932">
        <w:rPr>
          <w:rFonts w:cs="Times New Roman"/>
        </w:rPr>
        <w:t>MaaPS</w:t>
      </w:r>
      <w:proofErr w:type="spellEnd"/>
      <w:r w:rsidR="3D191F71" w:rsidRPr="00397932">
        <w:rPr>
          <w:rFonts w:cs="Times New Roman"/>
        </w:rPr>
        <w:t xml:space="preserve"> ei sätestanud </w:t>
      </w:r>
      <w:r w:rsidR="00397932" w:rsidRPr="00397932">
        <w:rPr>
          <w:rFonts w:cs="Times New Roman"/>
        </w:rPr>
        <w:t>menetlustähtaega</w:t>
      </w:r>
      <w:r w:rsidR="3D191F71" w:rsidRPr="00397932">
        <w:rPr>
          <w:rFonts w:cs="Times New Roman"/>
        </w:rPr>
        <w:t>.</w:t>
      </w:r>
      <w:r w:rsidR="3D191F71" w:rsidRPr="3B28F6A3">
        <w:rPr>
          <w:rFonts w:cs="Times New Roman"/>
        </w:rPr>
        <w:t xml:space="preserve"> </w:t>
      </w:r>
    </w:p>
    <w:p w14:paraId="55854660" w14:textId="77777777" w:rsidR="00D5205D" w:rsidRDefault="00D5205D" w:rsidP="7FC00A7F">
      <w:pPr>
        <w:keepNext/>
        <w:keepLines/>
        <w:jc w:val="both"/>
        <w:rPr>
          <w:rFonts w:cs="Times New Roman"/>
        </w:rPr>
      </w:pPr>
    </w:p>
    <w:p w14:paraId="5DDFE7A8" w14:textId="33726175" w:rsidR="00B46180" w:rsidRDefault="231EFC30" w:rsidP="002C15DE">
      <w:pPr>
        <w:jc w:val="both"/>
        <w:rPr>
          <w:rFonts w:eastAsia="Times New Roman" w:cs="Times New Roman"/>
        </w:rPr>
      </w:pPr>
      <w:r w:rsidRPr="330208FF">
        <w:rPr>
          <w:rFonts w:eastAsia="Times New Roman" w:cs="Times New Roman"/>
        </w:rPr>
        <w:t xml:space="preserve">Peamine </w:t>
      </w:r>
      <w:r w:rsidRPr="00397932">
        <w:rPr>
          <w:rFonts w:eastAsia="Times New Roman" w:cs="Times New Roman"/>
          <w:b/>
          <w:bCs/>
        </w:rPr>
        <w:t>mõju majandusele</w:t>
      </w:r>
      <w:r w:rsidRPr="330208FF">
        <w:rPr>
          <w:rFonts w:eastAsia="Times New Roman" w:cs="Times New Roman"/>
        </w:rPr>
        <w:t xml:space="preserve"> seisneb mõjus põlevkivi kaevandamise ettevõtetele, ke</w:t>
      </w:r>
      <w:r w:rsidR="77779664" w:rsidRPr="330208FF">
        <w:rPr>
          <w:rFonts w:eastAsia="Times New Roman" w:cs="Times New Roman"/>
        </w:rPr>
        <w:t>lle</w:t>
      </w:r>
      <w:r w:rsidRPr="330208FF">
        <w:rPr>
          <w:rFonts w:eastAsia="Times New Roman" w:cs="Times New Roman"/>
        </w:rPr>
        <w:t xml:space="preserve"> esitatud kaevandamisloa taotlused on menetlusse võetud. Keskkonnaametil on </w:t>
      </w:r>
      <w:r w:rsidR="00C12182">
        <w:rPr>
          <w:rFonts w:eastAsia="Times New Roman" w:cs="Times New Roman"/>
        </w:rPr>
        <w:t>09.02.2024</w:t>
      </w:r>
      <w:r w:rsidR="00404F16">
        <w:rPr>
          <w:rStyle w:val="Allmrkuseviide"/>
          <w:rFonts w:eastAsia="Times New Roman" w:cs="Times New Roman"/>
        </w:rPr>
        <w:footnoteReference w:id="10"/>
      </w:r>
      <w:r w:rsidRPr="330208FF">
        <w:rPr>
          <w:rFonts w:eastAsia="Times New Roman" w:cs="Times New Roman"/>
        </w:rPr>
        <w:t xml:space="preserve"> seisuga menetluses 1</w:t>
      </w:r>
      <w:r w:rsidR="00C12182">
        <w:rPr>
          <w:rFonts w:eastAsia="Times New Roman" w:cs="Times New Roman"/>
        </w:rPr>
        <w:t>2</w:t>
      </w:r>
      <w:r w:rsidRPr="330208FF">
        <w:rPr>
          <w:rFonts w:eastAsia="Times New Roman" w:cs="Times New Roman"/>
        </w:rPr>
        <w:t xml:space="preserve"> keskkonnaloa taotlust põlevkivi kaevandamiseks: neli taotlust uutele mäeeraldistele ja </w:t>
      </w:r>
      <w:r w:rsidR="00C12182">
        <w:rPr>
          <w:rFonts w:eastAsia="Times New Roman" w:cs="Times New Roman"/>
        </w:rPr>
        <w:t>kaheksa</w:t>
      </w:r>
      <w:r w:rsidRPr="330208FF">
        <w:rPr>
          <w:rFonts w:eastAsia="Times New Roman" w:cs="Times New Roman"/>
        </w:rPr>
        <w:t xml:space="preserve"> olemasoleva loa muutmiseks. Loa muutmise taotlus</w:t>
      </w:r>
      <w:r w:rsidR="3288DDA9" w:rsidRPr="330208FF">
        <w:rPr>
          <w:rFonts w:eastAsia="Times New Roman" w:cs="Times New Roman"/>
        </w:rPr>
        <w:t>i</w:t>
      </w:r>
      <w:r w:rsidRPr="330208FF">
        <w:rPr>
          <w:rFonts w:eastAsia="Times New Roman" w:cs="Times New Roman"/>
        </w:rPr>
        <w:t xml:space="preserve"> on nii mäeeraldise laiendamiseks (kolm taotlust), millega taotletakse </w:t>
      </w:r>
      <w:r w:rsidR="3288DDA9" w:rsidRPr="330208FF">
        <w:rPr>
          <w:rFonts w:eastAsia="Times New Roman" w:cs="Times New Roman"/>
        </w:rPr>
        <w:t>juurde</w:t>
      </w:r>
      <w:r w:rsidRPr="330208FF">
        <w:rPr>
          <w:rFonts w:eastAsia="Times New Roman" w:cs="Times New Roman"/>
        </w:rPr>
        <w:t xml:space="preserve"> põlevkivi </w:t>
      </w:r>
      <w:r w:rsidR="3288DDA9" w:rsidRPr="330208FF">
        <w:rPr>
          <w:rFonts w:eastAsia="Times New Roman" w:cs="Times New Roman"/>
        </w:rPr>
        <w:t xml:space="preserve">kaevandatavat </w:t>
      </w:r>
      <w:r w:rsidRPr="330208FF">
        <w:rPr>
          <w:rFonts w:eastAsia="Times New Roman" w:cs="Times New Roman"/>
        </w:rPr>
        <w:t>varu, kui ka kehtiva loa tingimuste muutmiseks (</w:t>
      </w:r>
      <w:r w:rsidR="00C12182">
        <w:rPr>
          <w:rFonts w:eastAsia="Times New Roman" w:cs="Times New Roman"/>
        </w:rPr>
        <w:t>viis</w:t>
      </w:r>
      <w:r w:rsidRPr="330208FF">
        <w:rPr>
          <w:rFonts w:eastAsia="Times New Roman" w:cs="Times New Roman"/>
        </w:rPr>
        <w:t xml:space="preserve"> taotlust). Taotlustest kaheksa on </w:t>
      </w:r>
      <w:r w:rsidR="77A8FA8E" w:rsidRPr="330208FF">
        <w:rPr>
          <w:rFonts w:eastAsia="Times New Roman" w:cs="Times New Roman"/>
        </w:rPr>
        <w:t>KMH</w:t>
      </w:r>
      <w:r w:rsidRPr="330208FF">
        <w:rPr>
          <w:rFonts w:eastAsia="Times New Roman" w:cs="Times New Roman"/>
        </w:rPr>
        <w:t xml:space="preserve"> staadiumis, </w:t>
      </w:r>
      <w:r w:rsidR="00C12182">
        <w:rPr>
          <w:rFonts w:eastAsia="Times New Roman" w:cs="Times New Roman"/>
        </w:rPr>
        <w:t>kolmele</w:t>
      </w:r>
      <w:r w:rsidRPr="330208FF">
        <w:rPr>
          <w:rFonts w:eastAsia="Times New Roman" w:cs="Times New Roman"/>
        </w:rPr>
        <w:t xml:space="preserve"> loa muutmise taotlusele ei ole </w:t>
      </w:r>
      <w:proofErr w:type="spellStart"/>
      <w:r w:rsidRPr="330208FF">
        <w:rPr>
          <w:rFonts w:eastAsia="Times New Roman" w:cs="Times New Roman"/>
        </w:rPr>
        <w:t>KMHd</w:t>
      </w:r>
      <w:proofErr w:type="spellEnd"/>
      <w:r w:rsidRPr="330208FF">
        <w:rPr>
          <w:rFonts w:eastAsia="Times New Roman" w:cs="Times New Roman"/>
        </w:rPr>
        <w:t xml:space="preserve"> vaja teha, ühe taotluse </w:t>
      </w:r>
      <w:r w:rsidR="214E7D5B" w:rsidRPr="330208FF">
        <w:rPr>
          <w:rFonts w:eastAsia="Times New Roman" w:cs="Times New Roman"/>
        </w:rPr>
        <w:t xml:space="preserve">menetluses </w:t>
      </w:r>
      <w:r w:rsidRPr="330208FF">
        <w:rPr>
          <w:rFonts w:eastAsia="Times New Roman" w:cs="Times New Roman"/>
        </w:rPr>
        <w:t>on KMH heaks</w:t>
      </w:r>
      <w:r w:rsidR="3288DDA9" w:rsidRPr="330208FF">
        <w:rPr>
          <w:rFonts w:eastAsia="Times New Roman" w:cs="Times New Roman"/>
        </w:rPr>
        <w:t xml:space="preserve"> </w:t>
      </w:r>
      <w:r w:rsidRPr="330208FF">
        <w:rPr>
          <w:rFonts w:eastAsia="Times New Roman" w:cs="Times New Roman"/>
        </w:rPr>
        <w:t>kiidetud (tabel 1).</w:t>
      </w:r>
      <w:r w:rsidR="00F72D8E">
        <w:rPr>
          <w:rFonts w:eastAsia="Times New Roman" w:cs="Times New Roman"/>
        </w:rPr>
        <w:t xml:space="preserve"> </w:t>
      </w:r>
    </w:p>
    <w:p w14:paraId="5CF84C3D" w14:textId="77777777" w:rsidR="001704FB" w:rsidRDefault="001704FB" w:rsidP="002C15DE">
      <w:pPr>
        <w:jc w:val="both"/>
      </w:pPr>
    </w:p>
    <w:p w14:paraId="1419170B" w14:textId="77777777" w:rsidR="00691A15" w:rsidRDefault="00691A15" w:rsidP="00691A15">
      <w:pPr>
        <w:jc w:val="both"/>
      </w:pPr>
      <w:r w:rsidRPr="6C806D42">
        <w:rPr>
          <w:rFonts w:eastAsia="Times New Roman" w:cs="Times New Roman"/>
          <w:szCs w:val="24"/>
        </w:rPr>
        <w:t>Uute mäeeraldiste</w:t>
      </w:r>
      <w:r>
        <w:rPr>
          <w:rFonts w:eastAsia="Times New Roman" w:cs="Times New Roman"/>
          <w:szCs w:val="24"/>
        </w:rPr>
        <w:t xml:space="preserve"> </w:t>
      </w:r>
      <w:r w:rsidRPr="6C806D42">
        <w:rPr>
          <w:rFonts w:eastAsia="Times New Roman" w:cs="Times New Roman"/>
          <w:szCs w:val="24"/>
        </w:rPr>
        <w:t xml:space="preserve">loataotlused </w:t>
      </w:r>
      <w:r>
        <w:rPr>
          <w:rFonts w:eastAsia="Times New Roman" w:cs="Times New Roman"/>
          <w:szCs w:val="24"/>
        </w:rPr>
        <w:t xml:space="preserve">on </w:t>
      </w:r>
      <w:r w:rsidRPr="6C806D42">
        <w:rPr>
          <w:rFonts w:eastAsia="Times New Roman" w:cs="Times New Roman"/>
          <w:szCs w:val="24"/>
        </w:rPr>
        <w:t>esita</w:t>
      </w:r>
      <w:r>
        <w:rPr>
          <w:rFonts w:eastAsia="Times New Roman" w:cs="Times New Roman"/>
          <w:szCs w:val="24"/>
        </w:rPr>
        <w:t>n</w:t>
      </w:r>
      <w:r w:rsidRPr="6C806D42">
        <w:rPr>
          <w:rFonts w:eastAsia="Times New Roman" w:cs="Times New Roman"/>
          <w:szCs w:val="24"/>
        </w:rPr>
        <w:t>ud ka</w:t>
      </w:r>
      <w:r>
        <w:rPr>
          <w:rFonts w:eastAsia="Times New Roman" w:cs="Times New Roman"/>
          <w:szCs w:val="24"/>
        </w:rPr>
        <w:t>ks</w:t>
      </w:r>
      <w:r w:rsidRPr="6C806D42">
        <w:rPr>
          <w:rFonts w:eastAsia="Times New Roman" w:cs="Times New Roman"/>
          <w:szCs w:val="24"/>
        </w:rPr>
        <w:t xml:space="preserve"> ettevõt</w:t>
      </w:r>
      <w:r>
        <w:rPr>
          <w:rFonts w:eastAsia="Times New Roman" w:cs="Times New Roman"/>
          <w:szCs w:val="24"/>
        </w:rPr>
        <w:t>e</w:t>
      </w:r>
      <w:r w:rsidRPr="6C806D42">
        <w:rPr>
          <w:rFonts w:eastAsia="Times New Roman" w:cs="Times New Roman"/>
          <w:szCs w:val="24"/>
        </w:rPr>
        <w:t>t</w:t>
      </w:r>
      <w:r>
        <w:rPr>
          <w:rFonts w:eastAsia="Times New Roman" w:cs="Times New Roman"/>
          <w:szCs w:val="24"/>
        </w:rPr>
        <w:t xml:space="preserve">, </w:t>
      </w:r>
      <w:r w:rsidRPr="6C806D42">
        <w:rPr>
          <w:rFonts w:eastAsia="Times New Roman" w:cs="Times New Roman"/>
          <w:szCs w:val="24"/>
        </w:rPr>
        <w:t>nelja mäeeraldis</w:t>
      </w:r>
      <w:r>
        <w:rPr>
          <w:rFonts w:eastAsia="Times New Roman" w:cs="Times New Roman"/>
          <w:szCs w:val="24"/>
        </w:rPr>
        <w:t>e saamiseks. T</w:t>
      </w:r>
      <w:r w:rsidRPr="6C806D42">
        <w:rPr>
          <w:rFonts w:eastAsia="Times New Roman" w:cs="Times New Roman"/>
          <w:szCs w:val="24"/>
        </w:rPr>
        <w:t xml:space="preserve">aotlustes on kokku </w:t>
      </w:r>
      <w:r w:rsidRPr="00B93E85">
        <w:rPr>
          <w:rFonts w:eastAsia="Times New Roman" w:cs="Times New Roman"/>
          <w:szCs w:val="24"/>
        </w:rPr>
        <w:t>682</w:t>
      </w:r>
      <w:r>
        <w:rPr>
          <w:rFonts w:eastAsia="Times New Roman" w:cs="Times New Roman"/>
          <w:szCs w:val="24"/>
        </w:rPr>
        <w:t> </w:t>
      </w:r>
      <w:r w:rsidRPr="00B93E85">
        <w:rPr>
          <w:rFonts w:eastAsia="Times New Roman" w:cs="Times New Roman"/>
          <w:szCs w:val="24"/>
        </w:rPr>
        <w:t>548</w:t>
      </w:r>
      <w:r>
        <w:rPr>
          <w:rFonts w:eastAsia="Times New Roman" w:cs="Times New Roman"/>
          <w:szCs w:val="24"/>
        </w:rPr>
        <w:t xml:space="preserve"> tuhat tonni</w:t>
      </w:r>
      <w:r w:rsidRPr="6C806D42">
        <w:rPr>
          <w:rFonts w:eastAsia="Times New Roman" w:cs="Times New Roman"/>
          <w:szCs w:val="24"/>
        </w:rPr>
        <w:t xml:space="preserve"> põlevkivi varu:</w:t>
      </w:r>
    </w:p>
    <w:p w14:paraId="2195C110" w14:textId="77777777" w:rsidR="00691A15" w:rsidRDefault="00691A15" w:rsidP="00691A15">
      <w:pPr>
        <w:pStyle w:val="Loendilik"/>
        <w:numPr>
          <w:ilvl w:val="0"/>
          <w:numId w:val="13"/>
        </w:numPr>
        <w:jc w:val="both"/>
        <w:rPr>
          <w:rFonts w:eastAsia="Times New Roman" w:cs="Times New Roman"/>
          <w:szCs w:val="24"/>
        </w:rPr>
      </w:pPr>
      <w:r w:rsidRPr="6C806D42">
        <w:rPr>
          <w:rFonts w:eastAsia="Times New Roman" w:cs="Times New Roman"/>
          <w:szCs w:val="24"/>
        </w:rPr>
        <w:t xml:space="preserve">VKG Kaevandused OÜ taotlused </w:t>
      </w:r>
      <w:proofErr w:type="spellStart"/>
      <w:r w:rsidRPr="6C806D42">
        <w:rPr>
          <w:rFonts w:eastAsia="Times New Roman" w:cs="Times New Roman"/>
          <w:szCs w:val="24"/>
        </w:rPr>
        <w:t>Seli</w:t>
      </w:r>
      <w:proofErr w:type="spellEnd"/>
      <w:r w:rsidRPr="6C806D42">
        <w:rPr>
          <w:rFonts w:eastAsia="Times New Roman" w:cs="Times New Roman"/>
          <w:szCs w:val="24"/>
        </w:rPr>
        <w:t xml:space="preserve"> (150 286 </w:t>
      </w:r>
      <w:r>
        <w:rPr>
          <w:rFonts w:eastAsia="Times New Roman" w:cs="Times New Roman"/>
          <w:szCs w:val="24"/>
        </w:rPr>
        <w:t xml:space="preserve">tuhat tonni, millest </w:t>
      </w:r>
      <w:r w:rsidRPr="007211C9">
        <w:rPr>
          <w:rFonts w:eastAsia="Times New Roman" w:cs="Times New Roman"/>
          <w:szCs w:val="24"/>
        </w:rPr>
        <w:t>aktiivse tarbevaru kogus 32 275 tuhat tonni ning passiivse tarbevaru kogus 118 011 tuhat tonni</w:t>
      </w:r>
      <w:r w:rsidRPr="6C806D42">
        <w:rPr>
          <w:rFonts w:eastAsia="Times New Roman" w:cs="Times New Roman"/>
          <w:szCs w:val="24"/>
        </w:rPr>
        <w:t xml:space="preserve">), </w:t>
      </w:r>
      <w:proofErr w:type="spellStart"/>
      <w:r w:rsidRPr="6C806D42">
        <w:rPr>
          <w:rFonts w:eastAsia="Times New Roman" w:cs="Times New Roman"/>
          <w:szCs w:val="24"/>
        </w:rPr>
        <w:t>Oandu</w:t>
      </w:r>
      <w:proofErr w:type="spellEnd"/>
      <w:r w:rsidRPr="6C806D42">
        <w:rPr>
          <w:rFonts w:eastAsia="Times New Roman" w:cs="Times New Roman"/>
          <w:szCs w:val="24"/>
        </w:rPr>
        <w:t xml:space="preserve"> (160 710 </w:t>
      </w:r>
      <w:r>
        <w:rPr>
          <w:rFonts w:eastAsia="Times New Roman" w:cs="Times New Roman"/>
          <w:szCs w:val="24"/>
        </w:rPr>
        <w:t>tuhat tonni passiivne tarbevaru</w:t>
      </w:r>
      <w:r w:rsidRPr="6C806D42">
        <w:rPr>
          <w:rFonts w:eastAsia="Times New Roman" w:cs="Times New Roman"/>
          <w:szCs w:val="24"/>
        </w:rPr>
        <w:t xml:space="preserve">) ja Sonda (80 533 </w:t>
      </w:r>
      <w:r>
        <w:rPr>
          <w:rFonts w:eastAsia="Times New Roman" w:cs="Times New Roman"/>
          <w:szCs w:val="24"/>
        </w:rPr>
        <w:t>tuhat tonni aktiivne tarbevaru</w:t>
      </w:r>
      <w:r w:rsidRPr="6C806D42">
        <w:rPr>
          <w:rFonts w:eastAsia="Times New Roman" w:cs="Times New Roman"/>
          <w:szCs w:val="24"/>
        </w:rPr>
        <w:t xml:space="preserve">) mäeeraldisele, kokku 391 529 </w:t>
      </w:r>
      <w:r>
        <w:rPr>
          <w:rFonts w:eastAsia="Times New Roman" w:cs="Times New Roman"/>
          <w:szCs w:val="24"/>
        </w:rPr>
        <w:t>tuhat tonni</w:t>
      </w:r>
      <w:r w:rsidRPr="6C806D42">
        <w:rPr>
          <w:rFonts w:eastAsia="Times New Roman" w:cs="Times New Roman"/>
          <w:szCs w:val="24"/>
        </w:rPr>
        <w:t>;</w:t>
      </w:r>
    </w:p>
    <w:p w14:paraId="091C41E8" w14:textId="0DC8C179" w:rsidR="00691A15" w:rsidRDefault="00691A15" w:rsidP="00691A15">
      <w:pPr>
        <w:pStyle w:val="Loendilik"/>
        <w:numPr>
          <w:ilvl w:val="0"/>
          <w:numId w:val="13"/>
        </w:numPr>
        <w:jc w:val="both"/>
        <w:rPr>
          <w:rFonts w:eastAsia="Times New Roman" w:cs="Times New Roman"/>
          <w:szCs w:val="24"/>
        </w:rPr>
      </w:pPr>
      <w:r w:rsidRPr="6C806D42">
        <w:rPr>
          <w:rFonts w:eastAsia="Times New Roman" w:cs="Times New Roman"/>
          <w:szCs w:val="24"/>
        </w:rPr>
        <w:t>Enefit Power AS</w:t>
      </w:r>
      <w:r>
        <w:rPr>
          <w:rFonts w:eastAsia="Times New Roman" w:cs="Times New Roman"/>
          <w:szCs w:val="24"/>
        </w:rPr>
        <w:t>i</w:t>
      </w:r>
      <w:r w:rsidRPr="6C806D42">
        <w:rPr>
          <w:rFonts w:eastAsia="Times New Roman" w:cs="Times New Roman"/>
          <w:szCs w:val="24"/>
        </w:rPr>
        <w:t xml:space="preserve"> taotlus Estonia II mäeeraldisele,</w:t>
      </w:r>
      <w:r>
        <w:rPr>
          <w:rFonts w:eastAsia="Times New Roman" w:cs="Times New Roman"/>
          <w:szCs w:val="24"/>
        </w:rPr>
        <w:t xml:space="preserve"> kokku 291 019 tuhat tonni, millest</w:t>
      </w:r>
      <w:r w:rsidRPr="6C806D42">
        <w:rPr>
          <w:rFonts w:eastAsia="Times New Roman" w:cs="Times New Roman"/>
          <w:szCs w:val="24"/>
        </w:rPr>
        <w:t xml:space="preserve"> </w:t>
      </w:r>
      <w:r w:rsidRPr="00B100F4">
        <w:rPr>
          <w:rFonts w:eastAsia="Times New Roman" w:cs="Times New Roman"/>
          <w:szCs w:val="24"/>
        </w:rPr>
        <w:t>144</w:t>
      </w:r>
      <w:r>
        <w:rPr>
          <w:rFonts w:eastAsia="Times New Roman" w:cs="Times New Roman"/>
          <w:szCs w:val="24"/>
        </w:rPr>
        <w:t> </w:t>
      </w:r>
      <w:r w:rsidRPr="00B100F4">
        <w:rPr>
          <w:rFonts w:eastAsia="Times New Roman" w:cs="Times New Roman"/>
          <w:szCs w:val="24"/>
        </w:rPr>
        <w:t>071</w:t>
      </w:r>
      <w:r>
        <w:rPr>
          <w:rFonts w:eastAsia="Times New Roman" w:cs="Times New Roman"/>
          <w:szCs w:val="24"/>
        </w:rPr>
        <w:t> tuhat tonni on aktiivne tarbevaru ja 133 463</w:t>
      </w:r>
      <w:r w:rsidRPr="00AB4693">
        <w:rPr>
          <w:rFonts w:eastAsia="Times New Roman" w:cs="Times New Roman"/>
          <w:szCs w:val="24"/>
        </w:rPr>
        <w:t xml:space="preserve"> tuh</w:t>
      </w:r>
      <w:r>
        <w:rPr>
          <w:rFonts w:eastAsia="Times New Roman" w:cs="Times New Roman"/>
          <w:szCs w:val="24"/>
        </w:rPr>
        <w:t>at</w:t>
      </w:r>
      <w:r w:rsidRPr="00AB4693">
        <w:rPr>
          <w:rFonts w:eastAsia="Times New Roman" w:cs="Times New Roman"/>
          <w:szCs w:val="24"/>
        </w:rPr>
        <w:t xml:space="preserve"> t</w:t>
      </w:r>
      <w:r>
        <w:rPr>
          <w:rFonts w:eastAsia="Times New Roman" w:cs="Times New Roman"/>
          <w:szCs w:val="24"/>
        </w:rPr>
        <w:t xml:space="preserve">onni </w:t>
      </w:r>
      <w:r w:rsidRPr="00823F08">
        <w:rPr>
          <w:rFonts w:eastAsia="Times New Roman" w:cs="Times New Roman"/>
          <w:szCs w:val="24"/>
        </w:rPr>
        <w:t>kaevandatavaks ja kasutatavaks tunnistatud</w:t>
      </w:r>
      <w:r>
        <w:rPr>
          <w:rFonts w:eastAsia="Times New Roman" w:cs="Times New Roman"/>
          <w:szCs w:val="24"/>
        </w:rPr>
        <w:t xml:space="preserve"> (20.04.2020.a käskkiri nr </w:t>
      </w:r>
      <w:r w:rsidRPr="000329B5">
        <w:rPr>
          <w:rFonts w:eastAsia="Times New Roman" w:cs="Times New Roman"/>
          <w:szCs w:val="24"/>
        </w:rPr>
        <w:t>1-2/20/205</w:t>
      </w:r>
      <w:r>
        <w:rPr>
          <w:rFonts w:eastAsia="Times New Roman" w:cs="Times New Roman"/>
          <w:szCs w:val="24"/>
        </w:rPr>
        <w:t>)</w:t>
      </w:r>
      <w:r w:rsidRPr="00823F08">
        <w:rPr>
          <w:rFonts w:eastAsia="Times New Roman" w:cs="Times New Roman"/>
          <w:szCs w:val="24"/>
        </w:rPr>
        <w:t xml:space="preserve"> põlevkivi varu </w:t>
      </w:r>
      <w:r w:rsidRPr="00AB4693">
        <w:rPr>
          <w:rFonts w:eastAsia="Times New Roman" w:cs="Times New Roman"/>
          <w:szCs w:val="24"/>
        </w:rPr>
        <w:t>ning passiiv</w:t>
      </w:r>
      <w:r>
        <w:rPr>
          <w:rFonts w:eastAsia="Times New Roman" w:cs="Times New Roman"/>
          <w:szCs w:val="24"/>
        </w:rPr>
        <w:t>set</w:t>
      </w:r>
      <w:r w:rsidRPr="00AB4693">
        <w:rPr>
          <w:rFonts w:eastAsia="Times New Roman" w:cs="Times New Roman"/>
          <w:szCs w:val="24"/>
        </w:rPr>
        <w:t xml:space="preserve"> varu </w:t>
      </w:r>
      <w:r w:rsidRPr="00F46591">
        <w:rPr>
          <w:rFonts w:eastAsia="Times New Roman" w:cs="Times New Roman"/>
          <w:szCs w:val="24"/>
        </w:rPr>
        <w:t>13</w:t>
      </w:r>
      <w:r>
        <w:rPr>
          <w:rFonts w:eastAsia="Times New Roman" w:cs="Times New Roman"/>
          <w:szCs w:val="24"/>
        </w:rPr>
        <w:t> </w:t>
      </w:r>
      <w:r w:rsidRPr="00F46591">
        <w:rPr>
          <w:rFonts w:eastAsia="Times New Roman" w:cs="Times New Roman"/>
          <w:szCs w:val="24"/>
        </w:rPr>
        <w:t>484</w:t>
      </w:r>
      <w:r>
        <w:rPr>
          <w:rFonts w:eastAsia="Times New Roman" w:cs="Times New Roman"/>
          <w:szCs w:val="24"/>
        </w:rPr>
        <w:t> </w:t>
      </w:r>
      <w:r w:rsidRPr="00AB4693">
        <w:rPr>
          <w:rFonts w:eastAsia="Times New Roman" w:cs="Times New Roman"/>
          <w:szCs w:val="24"/>
        </w:rPr>
        <w:t>tuh t</w:t>
      </w:r>
      <w:r>
        <w:rPr>
          <w:rStyle w:val="Allmrkuseviide"/>
          <w:rFonts w:eastAsia="Times New Roman" w:cs="Times New Roman"/>
          <w:szCs w:val="24"/>
        </w:rPr>
        <w:footnoteReference w:id="11"/>
      </w:r>
      <w:r w:rsidRPr="6C806D42">
        <w:rPr>
          <w:rFonts w:eastAsia="Times New Roman" w:cs="Times New Roman"/>
          <w:szCs w:val="24"/>
        </w:rPr>
        <w:t>.</w:t>
      </w:r>
    </w:p>
    <w:p w14:paraId="1C191283" w14:textId="77777777" w:rsidR="00691A15" w:rsidRDefault="00691A15" w:rsidP="00691A15">
      <w:pPr>
        <w:jc w:val="both"/>
      </w:pPr>
    </w:p>
    <w:p w14:paraId="08E7EC08" w14:textId="49F22D97" w:rsidR="00691A15" w:rsidRDefault="00691A15" w:rsidP="00691A15">
      <w:pPr>
        <w:jc w:val="both"/>
      </w:pPr>
      <w:r>
        <w:rPr>
          <w:rFonts w:eastAsia="Times New Roman" w:cs="Times New Roman"/>
          <w:szCs w:val="24"/>
        </w:rPr>
        <w:t>M</w:t>
      </w:r>
      <w:r w:rsidRPr="6C806D42">
        <w:rPr>
          <w:rFonts w:eastAsia="Times New Roman" w:cs="Times New Roman"/>
          <w:szCs w:val="24"/>
        </w:rPr>
        <w:t xml:space="preserve">äeeraldise laiendamiseks on </w:t>
      </w:r>
      <w:r>
        <w:rPr>
          <w:rFonts w:eastAsia="Times New Roman" w:cs="Times New Roman"/>
          <w:szCs w:val="24"/>
        </w:rPr>
        <w:t xml:space="preserve">loa muutmise taotlused </w:t>
      </w:r>
      <w:r w:rsidRPr="6C806D42">
        <w:rPr>
          <w:rFonts w:eastAsia="Times New Roman" w:cs="Times New Roman"/>
          <w:szCs w:val="24"/>
        </w:rPr>
        <w:t>esita</w:t>
      </w:r>
      <w:r>
        <w:rPr>
          <w:rFonts w:eastAsia="Times New Roman" w:cs="Times New Roman"/>
          <w:szCs w:val="24"/>
        </w:rPr>
        <w:t>n</w:t>
      </w:r>
      <w:r w:rsidRPr="6C806D42">
        <w:rPr>
          <w:rFonts w:eastAsia="Times New Roman" w:cs="Times New Roman"/>
          <w:szCs w:val="24"/>
        </w:rPr>
        <w:t>ud kolm ettevõt</w:t>
      </w:r>
      <w:r>
        <w:rPr>
          <w:rFonts w:eastAsia="Times New Roman" w:cs="Times New Roman"/>
          <w:szCs w:val="24"/>
        </w:rPr>
        <w:t>e</w:t>
      </w:r>
      <w:r w:rsidRPr="6C806D42">
        <w:rPr>
          <w:rFonts w:eastAsia="Times New Roman" w:cs="Times New Roman"/>
          <w:szCs w:val="24"/>
        </w:rPr>
        <w:t>t</w:t>
      </w:r>
      <w:r>
        <w:rPr>
          <w:rFonts w:eastAsia="Times New Roman" w:cs="Times New Roman"/>
          <w:szCs w:val="24"/>
        </w:rPr>
        <w:t xml:space="preserve">, </w:t>
      </w:r>
      <w:r w:rsidRPr="6C806D42">
        <w:rPr>
          <w:rFonts w:eastAsia="Times New Roman" w:cs="Times New Roman"/>
          <w:szCs w:val="24"/>
        </w:rPr>
        <w:t xml:space="preserve">taotlustes on kokku </w:t>
      </w:r>
      <w:r w:rsidRPr="6C806D42">
        <w:rPr>
          <w:rFonts w:eastAsia="Times New Roman" w:cs="Times New Roman"/>
          <w:i/>
          <w:iCs/>
          <w:szCs w:val="24"/>
        </w:rPr>
        <w:t>ca</w:t>
      </w:r>
      <w:r w:rsidRPr="6C806D42">
        <w:rPr>
          <w:rFonts w:eastAsia="Times New Roman" w:cs="Times New Roman"/>
          <w:szCs w:val="24"/>
        </w:rPr>
        <w:t xml:space="preserve"> 98 </w:t>
      </w:r>
      <w:r w:rsidR="006E0799">
        <w:rPr>
          <w:rFonts w:eastAsia="Times New Roman" w:cs="Times New Roman"/>
          <w:szCs w:val="24"/>
        </w:rPr>
        <w:t>448</w:t>
      </w:r>
      <w:r w:rsidRPr="6C806D42">
        <w:rPr>
          <w:rFonts w:eastAsia="Times New Roman" w:cs="Times New Roman"/>
          <w:szCs w:val="24"/>
        </w:rPr>
        <w:t xml:space="preserve"> </w:t>
      </w:r>
      <w:r>
        <w:rPr>
          <w:rFonts w:eastAsia="Times New Roman" w:cs="Times New Roman"/>
          <w:szCs w:val="24"/>
        </w:rPr>
        <w:t>tuhat tonni</w:t>
      </w:r>
      <w:r w:rsidRPr="6C806D42">
        <w:rPr>
          <w:rFonts w:eastAsia="Times New Roman" w:cs="Times New Roman"/>
          <w:szCs w:val="24"/>
        </w:rPr>
        <w:t xml:space="preserve"> põlevkivi aktiivse</w:t>
      </w:r>
      <w:r>
        <w:rPr>
          <w:rFonts w:eastAsia="Times New Roman" w:cs="Times New Roman"/>
          <w:szCs w:val="24"/>
        </w:rPr>
        <w:t>t</w:t>
      </w:r>
      <w:r w:rsidRPr="6C806D42">
        <w:rPr>
          <w:rFonts w:eastAsia="Times New Roman" w:cs="Times New Roman"/>
          <w:szCs w:val="24"/>
        </w:rPr>
        <w:t xml:space="preserve"> varu:</w:t>
      </w:r>
    </w:p>
    <w:p w14:paraId="4456AA79" w14:textId="77777777" w:rsidR="00691A15" w:rsidRDefault="00691A15" w:rsidP="00691A15">
      <w:pPr>
        <w:pStyle w:val="Loendilik"/>
        <w:numPr>
          <w:ilvl w:val="0"/>
          <w:numId w:val="12"/>
        </w:numPr>
        <w:jc w:val="both"/>
        <w:rPr>
          <w:rFonts w:eastAsia="Times New Roman" w:cs="Times New Roman"/>
          <w:szCs w:val="24"/>
        </w:rPr>
      </w:pPr>
      <w:r w:rsidRPr="6C806D42">
        <w:rPr>
          <w:rFonts w:eastAsia="Times New Roman" w:cs="Times New Roman"/>
          <w:szCs w:val="24"/>
        </w:rPr>
        <w:t xml:space="preserve">VKG Kaevandused OÜ, </w:t>
      </w:r>
      <w:proofErr w:type="spellStart"/>
      <w:r w:rsidRPr="6C806D42">
        <w:rPr>
          <w:rFonts w:eastAsia="Times New Roman" w:cs="Times New Roman"/>
          <w:szCs w:val="24"/>
        </w:rPr>
        <w:t>Ojamaa</w:t>
      </w:r>
      <w:proofErr w:type="spellEnd"/>
      <w:r w:rsidRPr="6C806D42">
        <w:rPr>
          <w:rFonts w:eastAsia="Times New Roman" w:cs="Times New Roman"/>
          <w:szCs w:val="24"/>
        </w:rPr>
        <w:t xml:space="preserve"> mäeeraldise laiendamine 10 091 </w:t>
      </w:r>
      <w:r>
        <w:rPr>
          <w:rFonts w:eastAsia="Times New Roman" w:cs="Times New Roman"/>
          <w:szCs w:val="24"/>
        </w:rPr>
        <w:t xml:space="preserve">tuhat tonni, millest </w:t>
      </w:r>
      <w:r w:rsidRPr="00420B4F">
        <w:rPr>
          <w:rFonts w:eastAsia="Times New Roman" w:cs="Times New Roman"/>
          <w:szCs w:val="24"/>
        </w:rPr>
        <w:t>693 tuh</w:t>
      </w:r>
      <w:r>
        <w:rPr>
          <w:rFonts w:eastAsia="Times New Roman" w:cs="Times New Roman"/>
          <w:szCs w:val="24"/>
        </w:rPr>
        <w:t>at</w:t>
      </w:r>
      <w:r w:rsidRPr="00420B4F">
        <w:rPr>
          <w:rFonts w:eastAsia="Times New Roman" w:cs="Times New Roman"/>
          <w:szCs w:val="24"/>
        </w:rPr>
        <w:t xml:space="preserve"> t</w:t>
      </w:r>
      <w:r>
        <w:rPr>
          <w:rFonts w:eastAsia="Times New Roman" w:cs="Times New Roman"/>
          <w:szCs w:val="24"/>
        </w:rPr>
        <w:t>onni on aktiivne reservvaru</w:t>
      </w:r>
      <w:r w:rsidRPr="6C806D42">
        <w:rPr>
          <w:rFonts w:eastAsia="Times New Roman" w:cs="Times New Roman"/>
          <w:szCs w:val="24"/>
        </w:rPr>
        <w:t>;</w:t>
      </w:r>
    </w:p>
    <w:p w14:paraId="4BD6CD4E" w14:textId="77777777" w:rsidR="00691A15" w:rsidRDefault="00691A15" w:rsidP="00691A15">
      <w:pPr>
        <w:pStyle w:val="Loendilik"/>
        <w:numPr>
          <w:ilvl w:val="0"/>
          <w:numId w:val="12"/>
        </w:numPr>
        <w:jc w:val="both"/>
        <w:rPr>
          <w:rFonts w:eastAsia="Times New Roman" w:cs="Times New Roman"/>
          <w:szCs w:val="24"/>
        </w:rPr>
      </w:pPr>
      <w:r w:rsidRPr="6C806D42">
        <w:rPr>
          <w:rFonts w:eastAsia="Times New Roman" w:cs="Times New Roman"/>
          <w:szCs w:val="24"/>
        </w:rPr>
        <w:t xml:space="preserve">Enefit Power AS, </w:t>
      </w:r>
      <w:proofErr w:type="spellStart"/>
      <w:r w:rsidRPr="6C806D42">
        <w:rPr>
          <w:rFonts w:eastAsia="Times New Roman" w:cs="Times New Roman"/>
          <w:szCs w:val="24"/>
        </w:rPr>
        <w:t>Sirgala</w:t>
      </w:r>
      <w:proofErr w:type="spellEnd"/>
      <w:r w:rsidRPr="6C806D42">
        <w:rPr>
          <w:rFonts w:eastAsia="Times New Roman" w:cs="Times New Roman"/>
          <w:szCs w:val="24"/>
        </w:rPr>
        <w:t xml:space="preserve"> karjääri laiendamine 16 357 </w:t>
      </w:r>
      <w:r>
        <w:rPr>
          <w:rFonts w:eastAsia="Times New Roman" w:cs="Times New Roman"/>
          <w:szCs w:val="24"/>
        </w:rPr>
        <w:t>tuhat tonni aktiivset tarbevaru</w:t>
      </w:r>
      <w:r w:rsidRPr="6C806D42">
        <w:rPr>
          <w:rFonts w:eastAsia="Times New Roman" w:cs="Times New Roman"/>
          <w:szCs w:val="24"/>
        </w:rPr>
        <w:t>;</w:t>
      </w:r>
    </w:p>
    <w:p w14:paraId="0A8F1204" w14:textId="6C7CE5B2" w:rsidR="00691A15" w:rsidRDefault="00691A15" w:rsidP="00691A15">
      <w:pPr>
        <w:pStyle w:val="Loendilik"/>
        <w:numPr>
          <w:ilvl w:val="0"/>
          <w:numId w:val="12"/>
        </w:numPr>
        <w:jc w:val="both"/>
        <w:rPr>
          <w:rFonts w:eastAsia="Times New Roman" w:cs="Times New Roman"/>
          <w:szCs w:val="24"/>
        </w:rPr>
      </w:pPr>
      <w:r w:rsidRPr="6C806D42">
        <w:rPr>
          <w:rFonts w:eastAsia="Times New Roman" w:cs="Times New Roman"/>
          <w:szCs w:val="24"/>
        </w:rPr>
        <w:t>Kiviõli Keemiatööstuse OÜ, Sonda II põlevkivikaevanduse mäeeraldisele, 72</w:t>
      </w:r>
      <w:r>
        <w:rPr>
          <w:rFonts w:eastAsia="Times New Roman" w:cs="Times New Roman"/>
          <w:szCs w:val="24"/>
        </w:rPr>
        <w:t> </w:t>
      </w:r>
      <w:r w:rsidR="006E0799">
        <w:rPr>
          <w:rFonts w:eastAsia="Times New Roman" w:cs="Times New Roman"/>
          <w:szCs w:val="24"/>
        </w:rPr>
        <w:t>00</w:t>
      </w:r>
      <w:r>
        <w:rPr>
          <w:rFonts w:eastAsia="Times New Roman" w:cs="Times New Roman"/>
          <w:szCs w:val="24"/>
        </w:rPr>
        <w:t>0 tuhat tonni</w:t>
      </w:r>
      <w:r w:rsidRPr="00273DD4">
        <w:rPr>
          <w:rFonts w:eastAsia="Times New Roman" w:cs="Times New Roman"/>
          <w:szCs w:val="24"/>
        </w:rPr>
        <w:t xml:space="preserve"> </w:t>
      </w:r>
      <w:r>
        <w:rPr>
          <w:rFonts w:eastAsia="Times New Roman" w:cs="Times New Roman"/>
          <w:szCs w:val="24"/>
        </w:rPr>
        <w:t>aktiivset tarbevaru (lisaks 4 tuhat tonni aktiivset reservvaru)</w:t>
      </w:r>
      <w:r w:rsidRPr="6C806D42">
        <w:rPr>
          <w:rFonts w:eastAsia="Times New Roman" w:cs="Times New Roman"/>
          <w:szCs w:val="24"/>
        </w:rPr>
        <w:t>.</w:t>
      </w:r>
    </w:p>
    <w:p w14:paraId="2DB2CD6A" w14:textId="77777777" w:rsidR="00691A15" w:rsidRDefault="00691A15" w:rsidP="00691A15">
      <w:pPr>
        <w:jc w:val="both"/>
      </w:pPr>
    </w:p>
    <w:p w14:paraId="3F7F2A8F" w14:textId="77777777" w:rsidR="00691A15" w:rsidRDefault="00691A15" w:rsidP="00691A15">
      <w:pPr>
        <w:jc w:val="both"/>
      </w:pPr>
      <w:r>
        <w:rPr>
          <w:rFonts w:eastAsia="Times New Roman" w:cs="Times New Roman"/>
        </w:rPr>
        <w:t>Kirjeldatud</w:t>
      </w:r>
      <w:r w:rsidRPr="20672F95">
        <w:rPr>
          <w:rFonts w:eastAsia="Times New Roman" w:cs="Times New Roman"/>
        </w:rPr>
        <w:t xml:space="preserve"> taotlustes </w:t>
      </w:r>
      <w:r>
        <w:rPr>
          <w:rFonts w:eastAsia="Times New Roman" w:cs="Times New Roman"/>
        </w:rPr>
        <w:t xml:space="preserve">esitatud varust peab osa arvestama kadudesse (geoloogilised rikked ja kaevandamise tehnoloogiast tulenev kadu), seejuures </w:t>
      </w:r>
      <w:r w:rsidRPr="20672F95">
        <w:rPr>
          <w:rFonts w:eastAsia="Times New Roman" w:cs="Times New Roman"/>
        </w:rPr>
        <w:t xml:space="preserve">taotletakse kaevandamise õigust ka põlevkivi aktiivse reservvaru ja passiivse tarbevaru kaevandamiseks, kuid ei ole selge, millises ulatuses oleks </w:t>
      </w:r>
      <w:r>
        <w:rPr>
          <w:rFonts w:eastAsia="Times New Roman" w:cs="Times New Roman"/>
        </w:rPr>
        <w:t>see</w:t>
      </w:r>
      <w:r w:rsidRPr="20672F95">
        <w:rPr>
          <w:rFonts w:eastAsia="Times New Roman" w:cs="Times New Roman"/>
        </w:rPr>
        <w:t xml:space="preserve"> varu võimalik tunnistada aktiivseks tarbevaruks või kaevandatavaks ja kasutatavaks. Kehtiva maapõueseaduse kohaselt tohib kaevandada ainult maavara, mis on aktiivse tarbevaruna arvele võetud või aktiivse reservvaruna kaevandatavaks ja kasutatavaks tunnistatud (</w:t>
      </w:r>
      <w:proofErr w:type="spellStart"/>
      <w:r w:rsidRPr="20672F95">
        <w:rPr>
          <w:rFonts w:eastAsia="Times New Roman" w:cs="Times New Roman"/>
        </w:rPr>
        <w:t>MaaPS</w:t>
      </w:r>
      <w:r>
        <w:rPr>
          <w:rFonts w:eastAsia="Times New Roman" w:cs="Times New Roman"/>
        </w:rPr>
        <w:t>i</w:t>
      </w:r>
      <w:proofErr w:type="spellEnd"/>
      <w:r w:rsidRPr="20672F95">
        <w:rPr>
          <w:rFonts w:eastAsia="Times New Roman" w:cs="Times New Roman"/>
        </w:rPr>
        <w:t xml:space="preserve"> § 42 l</w:t>
      </w:r>
      <w:r>
        <w:rPr>
          <w:rFonts w:eastAsia="Times New Roman" w:cs="Times New Roman"/>
        </w:rPr>
        <w:t>õige</w:t>
      </w:r>
      <w:r w:rsidRPr="20672F95">
        <w:rPr>
          <w:rFonts w:eastAsia="Times New Roman" w:cs="Times New Roman"/>
        </w:rPr>
        <w:t xml:space="preserve"> 2).</w:t>
      </w:r>
    </w:p>
    <w:p w14:paraId="26C64EDB" w14:textId="77777777" w:rsidR="001704FB" w:rsidRDefault="001704FB" w:rsidP="002C15DE">
      <w:pPr>
        <w:jc w:val="both"/>
      </w:pPr>
    </w:p>
    <w:p w14:paraId="11F0FD5D" w14:textId="6BDCB580" w:rsidR="001704FB" w:rsidRDefault="001704FB" w:rsidP="001704FB">
      <w:pPr>
        <w:jc w:val="both"/>
        <w:rPr>
          <w:rFonts w:eastAsia="Times New Roman" w:cs="Times New Roman"/>
          <w:szCs w:val="24"/>
        </w:rPr>
      </w:pPr>
      <w:r w:rsidRPr="20672F95">
        <w:rPr>
          <w:rFonts w:eastAsia="Times New Roman" w:cs="Times New Roman"/>
          <w:szCs w:val="24"/>
        </w:rPr>
        <w:t>Lisaks on esitatud taotlused kehtivate lubade muutmiseks (tabelis 1 nr 8</w:t>
      </w:r>
      <w:r>
        <w:rPr>
          <w:rFonts w:eastAsia="Times New Roman" w:cs="Times New Roman"/>
          <w:szCs w:val="24"/>
        </w:rPr>
        <w:t>–</w:t>
      </w:r>
      <w:r w:rsidRPr="20672F95">
        <w:rPr>
          <w:rFonts w:eastAsia="Times New Roman" w:cs="Times New Roman"/>
          <w:szCs w:val="24"/>
        </w:rPr>
        <w:t>1</w:t>
      </w:r>
      <w:r>
        <w:rPr>
          <w:rFonts w:eastAsia="Times New Roman" w:cs="Times New Roman"/>
          <w:szCs w:val="24"/>
        </w:rPr>
        <w:t>2</w:t>
      </w:r>
      <w:r w:rsidRPr="20672F95">
        <w:rPr>
          <w:rFonts w:eastAsia="Times New Roman" w:cs="Times New Roman"/>
          <w:szCs w:val="24"/>
        </w:rPr>
        <w:t xml:space="preserve">), mille eesmärk ei ole </w:t>
      </w:r>
      <w:r>
        <w:rPr>
          <w:rFonts w:eastAsia="Times New Roman" w:cs="Times New Roman"/>
          <w:szCs w:val="24"/>
        </w:rPr>
        <w:t xml:space="preserve">loaga lubatud </w:t>
      </w:r>
      <w:r w:rsidRPr="20672F95">
        <w:rPr>
          <w:rFonts w:eastAsia="Times New Roman" w:cs="Times New Roman"/>
          <w:szCs w:val="24"/>
        </w:rPr>
        <w:t xml:space="preserve">põlevkivivaru </w:t>
      </w:r>
      <w:r>
        <w:rPr>
          <w:rFonts w:eastAsia="Times New Roman" w:cs="Times New Roman"/>
          <w:szCs w:val="24"/>
        </w:rPr>
        <w:t>suurendamine</w:t>
      </w:r>
      <w:r w:rsidRPr="20672F95">
        <w:rPr>
          <w:rFonts w:eastAsia="Times New Roman" w:cs="Times New Roman"/>
          <w:szCs w:val="24"/>
        </w:rPr>
        <w:t>, mäeeraldise laiendamine ega loa kehtivusaja pikendamine ning mida seetõttu eelnõukohane muudatus ei mõjuta: VKG taotlused Uus-</w:t>
      </w:r>
      <w:r w:rsidRPr="20672F95">
        <w:rPr>
          <w:rFonts w:eastAsia="Times New Roman" w:cs="Times New Roman"/>
          <w:szCs w:val="24"/>
        </w:rPr>
        <w:lastRenderedPageBreak/>
        <w:t>Kiviõli</w:t>
      </w:r>
      <w:r>
        <w:rPr>
          <w:rFonts w:eastAsia="Times New Roman" w:cs="Times New Roman"/>
          <w:szCs w:val="24"/>
        </w:rPr>
        <w:t> </w:t>
      </w:r>
      <w:r w:rsidRPr="20672F95">
        <w:rPr>
          <w:rFonts w:eastAsia="Times New Roman" w:cs="Times New Roman"/>
          <w:szCs w:val="24"/>
        </w:rPr>
        <w:t>II</w:t>
      </w:r>
      <w:r>
        <w:rPr>
          <w:rFonts w:eastAsia="Times New Roman" w:cs="Times New Roman"/>
          <w:szCs w:val="24"/>
        </w:rPr>
        <w:t xml:space="preserve"> loa muutmiseks</w:t>
      </w:r>
      <w:r w:rsidRPr="20672F95">
        <w:rPr>
          <w:rFonts w:eastAsia="Times New Roman" w:cs="Times New Roman"/>
          <w:szCs w:val="24"/>
        </w:rPr>
        <w:t xml:space="preserve">, Enefit taotlus Uus-Kiviõli ja KKT taotlus Põhja-Kiviõli </w:t>
      </w:r>
      <w:r w:rsidR="00BE6F9D">
        <w:rPr>
          <w:rFonts w:eastAsia="Times New Roman" w:cs="Times New Roman"/>
          <w:szCs w:val="24"/>
        </w:rPr>
        <w:br/>
      </w:r>
      <w:r w:rsidRPr="20672F95">
        <w:rPr>
          <w:rFonts w:eastAsia="Times New Roman" w:cs="Times New Roman"/>
          <w:szCs w:val="24"/>
        </w:rPr>
        <w:t>II põlevkivikarjääri loa muutmiseks.</w:t>
      </w:r>
      <w:r w:rsidRPr="002F325A">
        <w:rPr>
          <w:rFonts w:eastAsia="Times New Roman" w:cs="Times New Roman"/>
          <w:szCs w:val="24"/>
        </w:rPr>
        <w:t xml:space="preserve"> </w:t>
      </w:r>
      <w:r>
        <w:rPr>
          <w:rFonts w:eastAsia="Times New Roman" w:cs="Times New Roman"/>
          <w:szCs w:val="24"/>
        </w:rPr>
        <w:t xml:space="preserve">Erandite alusel on võimalik jätkata VKG </w:t>
      </w:r>
      <w:proofErr w:type="spellStart"/>
      <w:r w:rsidRPr="002F325A">
        <w:rPr>
          <w:rFonts w:eastAsia="Times New Roman" w:cs="Times New Roman"/>
          <w:szCs w:val="24"/>
        </w:rPr>
        <w:t>Ojamaa</w:t>
      </w:r>
      <w:proofErr w:type="spellEnd"/>
      <w:r w:rsidRPr="002F325A">
        <w:rPr>
          <w:rFonts w:eastAsia="Times New Roman" w:cs="Times New Roman"/>
          <w:szCs w:val="24"/>
        </w:rPr>
        <w:t xml:space="preserve"> </w:t>
      </w:r>
      <w:r>
        <w:rPr>
          <w:rFonts w:eastAsia="Times New Roman" w:cs="Times New Roman"/>
          <w:szCs w:val="24"/>
        </w:rPr>
        <w:t xml:space="preserve">põlevkivikaevanduse ja Enefit Power ASi </w:t>
      </w:r>
      <w:proofErr w:type="spellStart"/>
      <w:r>
        <w:rPr>
          <w:rFonts w:eastAsia="Times New Roman" w:cs="Times New Roman"/>
          <w:szCs w:val="24"/>
        </w:rPr>
        <w:t>Sirgala</w:t>
      </w:r>
      <w:proofErr w:type="spellEnd"/>
      <w:r>
        <w:rPr>
          <w:rFonts w:eastAsia="Times New Roman" w:cs="Times New Roman"/>
          <w:szCs w:val="24"/>
        </w:rPr>
        <w:t xml:space="preserve"> karjääri ja Narva karjääri loa muutmise taotluste menetlustega, lähtudes eelnõukohase seadusega </w:t>
      </w:r>
      <w:proofErr w:type="spellStart"/>
      <w:r>
        <w:rPr>
          <w:rFonts w:eastAsia="Times New Roman" w:cs="Times New Roman"/>
          <w:szCs w:val="24"/>
        </w:rPr>
        <w:t>MaaPSi</w:t>
      </w:r>
      <w:proofErr w:type="spellEnd"/>
      <w:r>
        <w:rPr>
          <w:rFonts w:eastAsia="Times New Roman" w:cs="Times New Roman"/>
          <w:szCs w:val="24"/>
        </w:rPr>
        <w:t xml:space="preserve"> lisatavast § 135</w:t>
      </w:r>
      <w:r>
        <w:rPr>
          <w:rFonts w:eastAsia="Times New Roman" w:cs="Times New Roman"/>
          <w:szCs w:val="24"/>
          <w:vertAlign w:val="superscript"/>
        </w:rPr>
        <w:t>10</w:t>
      </w:r>
      <w:r>
        <w:rPr>
          <w:rFonts w:eastAsia="Times New Roman" w:cs="Times New Roman"/>
          <w:szCs w:val="24"/>
        </w:rPr>
        <w:t xml:space="preserve"> lõikest 5, mille järgi menetlus ei peatu, </w:t>
      </w:r>
      <w:r w:rsidRPr="009A245C">
        <w:rPr>
          <w:rFonts w:eastAsia="Times New Roman" w:cs="Times New Roman"/>
          <w:szCs w:val="24"/>
        </w:rPr>
        <w:t>kui taotlus on esitatud mäeeraldisega piirnevale alale ja loa kehtivusaega ei pikendata.</w:t>
      </w:r>
      <w:r>
        <w:rPr>
          <w:rFonts w:eastAsia="Times New Roman" w:cs="Times New Roman"/>
          <w:szCs w:val="24"/>
        </w:rPr>
        <w:t xml:space="preserve"> </w:t>
      </w:r>
    </w:p>
    <w:p w14:paraId="646BADA2" w14:textId="77777777" w:rsidR="001704FB" w:rsidRDefault="001704FB" w:rsidP="002C15DE">
      <w:pPr>
        <w:jc w:val="both"/>
      </w:pPr>
    </w:p>
    <w:p w14:paraId="33BFDB7C" w14:textId="76329DBA" w:rsidR="00B46180" w:rsidRDefault="00B46180" w:rsidP="7FC00A7F">
      <w:pPr>
        <w:keepNext/>
        <w:keepLines/>
        <w:jc w:val="both"/>
        <w:rPr>
          <w:noProof/>
        </w:rPr>
      </w:pPr>
      <w:r w:rsidRPr="7FC00A7F">
        <w:rPr>
          <w:rFonts w:eastAsia="Times New Roman" w:cs="Times New Roman"/>
          <w:i/>
          <w:iCs/>
          <w:color w:val="44546A" w:themeColor="text2"/>
        </w:rPr>
        <w:t>Tabel 1</w:t>
      </w:r>
      <w:r w:rsidR="00633C80" w:rsidRPr="7FC00A7F">
        <w:rPr>
          <w:rFonts w:eastAsia="Times New Roman" w:cs="Times New Roman"/>
          <w:i/>
          <w:iCs/>
          <w:color w:val="44546A" w:themeColor="text2"/>
        </w:rPr>
        <w:t>.</w:t>
      </w:r>
      <w:r w:rsidRPr="7FC00A7F">
        <w:rPr>
          <w:rFonts w:eastAsia="Times New Roman" w:cs="Times New Roman"/>
          <w:i/>
          <w:iCs/>
          <w:color w:val="44546A" w:themeColor="text2"/>
        </w:rPr>
        <w:t xml:space="preserve"> Menetlusse võetud põlevkivi kaevandamise loa ja </w:t>
      </w:r>
      <w:r w:rsidR="005E52E2" w:rsidRPr="7FC00A7F">
        <w:rPr>
          <w:rFonts w:eastAsia="Times New Roman" w:cs="Times New Roman"/>
          <w:i/>
          <w:iCs/>
          <w:color w:val="44546A" w:themeColor="text2"/>
        </w:rPr>
        <w:t xml:space="preserve">selle </w:t>
      </w:r>
      <w:r w:rsidRPr="7FC00A7F">
        <w:rPr>
          <w:rFonts w:eastAsia="Times New Roman" w:cs="Times New Roman"/>
          <w:i/>
          <w:iCs/>
          <w:color w:val="44546A" w:themeColor="text2"/>
        </w:rPr>
        <w:t xml:space="preserve">muutmise taotlused (seisuga </w:t>
      </w:r>
      <w:r w:rsidR="00C12182">
        <w:rPr>
          <w:rFonts w:eastAsia="Times New Roman" w:cs="Times New Roman"/>
          <w:i/>
          <w:iCs/>
          <w:color w:val="44546A" w:themeColor="text2"/>
        </w:rPr>
        <w:t>09</w:t>
      </w:r>
      <w:r w:rsidRPr="7FC00A7F">
        <w:rPr>
          <w:rFonts w:eastAsia="Times New Roman" w:cs="Times New Roman"/>
          <w:i/>
          <w:iCs/>
          <w:color w:val="44546A" w:themeColor="text2"/>
        </w:rPr>
        <w:t>.</w:t>
      </w:r>
      <w:r w:rsidR="00C12182">
        <w:rPr>
          <w:rFonts w:eastAsia="Times New Roman" w:cs="Times New Roman"/>
          <w:i/>
          <w:iCs/>
          <w:color w:val="44546A" w:themeColor="text2"/>
        </w:rPr>
        <w:t>02</w:t>
      </w:r>
      <w:r w:rsidRPr="7FC00A7F">
        <w:rPr>
          <w:rFonts w:eastAsia="Times New Roman" w:cs="Times New Roman"/>
          <w:i/>
          <w:iCs/>
          <w:color w:val="44546A" w:themeColor="text2"/>
        </w:rPr>
        <w:t>.202</w:t>
      </w:r>
      <w:r w:rsidR="00C12182">
        <w:rPr>
          <w:rFonts w:eastAsia="Times New Roman" w:cs="Times New Roman"/>
          <w:i/>
          <w:iCs/>
          <w:color w:val="44546A" w:themeColor="text2"/>
        </w:rPr>
        <w:t>4</w:t>
      </w:r>
      <w:r w:rsidRPr="7FC00A7F">
        <w:rPr>
          <w:rFonts w:eastAsia="Times New Roman" w:cs="Times New Roman"/>
          <w:i/>
          <w:iCs/>
          <w:color w:val="44546A" w:themeColor="text2"/>
        </w:rPr>
        <w:t>)</w:t>
      </w:r>
      <w:r w:rsidR="00EA1889" w:rsidRPr="7FC00A7F">
        <w:rPr>
          <w:rFonts w:eastAsia="Times New Roman" w:cs="Times New Roman"/>
          <w:i/>
          <w:iCs/>
          <w:color w:val="44546A" w:themeColor="text2"/>
        </w:rPr>
        <w:t xml:space="preserve"> </w:t>
      </w:r>
      <w:r w:rsidRPr="7FC00A7F">
        <w:rPr>
          <w:rFonts w:eastAsia="Times New Roman" w:cs="Times New Roman"/>
        </w:rPr>
        <w:t xml:space="preserve"> </w:t>
      </w:r>
    </w:p>
    <w:p w14:paraId="2B718169" w14:textId="6792EE4A" w:rsidR="00C12182" w:rsidRDefault="00A82DD2" w:rsidP="7FC00A7F">
      <w:pPr>
        <w:keepNext/>
        <w:keepLines/>
        <w:jc w:val="both"/>
        <w:rPr>
          <w:rFonts w:eastAsia="Times New Roman" w:cs="Times New Roman"/>
        </w:rPr>
      </w:pPr>
      <w:r w:rsidRPr="00A82DD2">
        <w:rPr>
          <w:noProof/>
        </w:rPr>
        <w:drawing>
          <wp:inline distT="0" distB="0" distL="0" distR="0" wp14:anchorId="46498F71" wp14:editId="6A884C81">
            <wp:extent cx="5760085" cy="5171440"/>
            <wp:effectExtent l="0" t="0" r="0" b="0"/>
            <wp:docPr id="213975211"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085" cy="5171440"/>
                    </a:xfrm>
                    <a:prstGeom prst="rect">
                      <a:avLst/>
                    </a:prstGeom>
                    <a:noFill/>
                    <a:ln>
                      <a:noFill/>
                    </a:ln>
                  </pic:spPr>
                </pic:pic>
              </a:graphicData>
            </a:graphic>
          </wp:inline>
        </w:drawing>
      </w:r>
    </w:p>
    <w:p w14:paraId="38180E3A" w14:textId="77777777" w:rsidR="00EA1889" w:rsidRDefault="00EA1889" w:rsidP="00B3005F">
      <w:pPr>
        <w:keepNext/>
        <w:keepLines/>
        <w:jc w:val="both"/>
        <w:rPr>
          <w:rFonts w:eastAsia="Times New Roman" w:cs="Times New Roman"/>
          <w:szCs w:val="24"/>
        </w:rPr>
      </w:pPr>
    </w:p>
    <w:p w14:paraId="51219DA0" w14:textId="77777777" w:rsidR="00B46180" w:rsidRDefault="00B46180" w:rsidP="002C15DE">
      <w:pPr>
        <w:jc w:val="both"/>
      </w:pPr>
      <w:r w:rsidRPr="6C806D42">
        <w:rPr>
          <w:rFonts w:eastAsia="Times New Roman" w:cs="Times New Roman"/>
          <w:i/>
          <w:iCs/>
          <w:szCs w:val="24"/>
        </w:rPr>
        <w:t>Keskkonnamõju hindamise menetlused</w:t>
      </w:r>
      <w:r>
        <w:rPr>
          <w:rFonts w:eastAsia="Times New Roman" w:cs="Times New Roman"/>
          <w:i/>
          <w:iCs/>
          <w:szCs w:val="24"/>
        </w:rPr>
        <w:t xml:space="preserve"> ja </w:t>
      </w:r>
      <w:r w:rsidRPr="003E785A">
        <w:rPr>
          <w:rFonts w:eastAsia="Times New Roman" w:cs="Times New Roman"/>
          <w:i/>
          <w:iCs/>
        </w:rPr>
        <w:t>menetluste peatumisega seotud mõju</w:t>
      </w:r>
    </w:p>
    <w:p w14:paraId="11A8F325" w14:textId="2FB5C7B3" w:rsidR="00B46180" w:rsidRDefault="00B46180" w:rsidP="002C15DE">
      <w:pPr>
        <w:jc w:val="both"/>
        <w:rPr>
          <w:rFonts w:eastAsia="Times New Roman" w:cs="Times New Roman"/>
        </w:rPr>
      </w:pPr>
      <w:r>
        <w:rPr>
          <w:rFonts w:eastAsia="Times New Roman" w:cs="Times New Roman"/>
        </w:rPr>
        <w:t>K</w:t>
      </w:r>
      <w:r w:rsidRPr="20672F95">
        <w:rPr>
          <w:rFonts w:eastAsia="Times New Roman" w:cs="Times New Roman"/>
        </w:rPr>
        <w:t xml:space="preserve">aheksa põlevkivi </w:t>
      </w:r>
      <w:r>
        <w:rPr>
          <w:rFonts w:eastAsia="Times New Roman" w:cs="Times New Roman"/>
        </w:rPr>
        <w:t xml:space="preserve">kaevandamise </w:t>
      </w:r>
      <w:r w:rsidRPr="20672F95">
        <w:rPr>
          <w:rFonts w:eastAsia="Times New Roman" w:cs="Times New Roman"/>
        </w:rPr>
        <w:t>loa menetlust on KMH staadiumis (</w:t>
      </w:r>
      <w:r>
        <w:rPr>
          <w:rFonts w:eastAsia="Times New Roman" w:cs="Times New Roman"/>
        </w:rPr>
        <w:t>t</w:t>
      </w:r>
      <w:r w:rsidRPr="20672F95">
        <w:rPr>
          <w:rFonts w:eastAsia="Times New Roman" w:cs="Times New Roman"/>
        </w:rPr>
        <w:t>abel 1).</w:t>
      </w:r>
    </w:p>
    <w:p w14:paraId="19849B20" w14:textId="25CF23F9" w:rsidR="00B46180" w:rsidRDefault="00B46180" w:rsidP="002C15DE">
      <w:pPr>
        <w:pStyle w:val="Loendilik"/>
        <w:numPr>
          <w:ilvl w:val="0"/>
          <w:numId w:val="10"/>
        </w:numPr>
        <w:jc w:val="both"/>
        <w:rPr>
          <w:rFonts w:eastAsia="Calibri"/>
          <w:szCs w:val="24"/>
        </w:rPr>
      </w:pPr>
      <w:proofErr w:type="spellStart"/>
      <w:r w:rsidRPr="20672F95">
        <w:rPr>
          <w:rFonts w:eastAsia="Times New Roman" w:cs="Times New Roman"/>
        </w:rPr>
        <w:t>Seli</w:t>
      </w:r>
      <w:proofErr w:type="spellEnd"/>
      <w:r w:rsidRPr="20672F95">
        <w:rPr>
          <w:rFonts w:eastAsia="Times New Roman" w:cs="Times New Roman"/>
        </w:rPr>
        <w:t xml:space="preserve"> põlevkivikaevandus (VKG) – KMH algatatud 01.06.2018. 06.06.2019 esitas taotleja teate, et on alustanud tegevusi seoses algatatud KMH protsessiga</w:t>
      </w:r>
      <w:r w:rsidR="005A1CA7">
        <w:rPr>
          <w:rFonts w:eastAsia="Times New Roman" w:cs="Times New Roman"/>
        </w:rPr>
        <w:t>,</w:t>
      </w:r>
      <w:r w:rsidRPr="20672F95">
        <w:rPr>
          <w:rFonts w:eastAsia="Times New Roman" w:cs="Times New Roman"/>
        </w:rPr>
        <w:t xml:space="preserve"> ja palu</w:t>
      </w:r>
      <w:r w:rsidR="005A1CA7">
        <w:rPr>
          <w:rFonts w:eastAsia="Times New Roman" w:cs="Times New Roman"/>
        </w:rPr>
        <w:t>s</w:t>
      </w:r>
      <w:r w:rsidRPr="20672F95">
        <w:rPr>
          <w:rFonts w:eastAsia="Times New Roman" w:cs="Times New Roman"/>
        </w:rPr>
        <w:t xml:space="preserve"> pikendada KMH programmi esitamise tähtaega kuni 01.06.2020. Rohkem tegevusi ei ole toimunud.</w:t>
      </w:r>
    </w:p>
    <w:p w14:paraId="0F3FD572" w14:textId="42B75200" w:rsidR="00B46180" w:rsidRDefault="00B46180" w:rsidP="002C15DE">
      <w:pPr>
        <w:pStyle w:val="Loendilik"/>
        <w:numPr>
          <w:ilvl w:val="0"/>
          <w:numId w:val="10"/>
        </w:numPr>
        <w:jc w:val="both"/>
        <w:rPr>
          <w:rFonts w:eastAsia="Calibri"/>
          <w:szCs w:val="24"/>
        </w:rPr>
      </w:pPr>
      <w:proofErr w:type="spellStart"/>
      <w:r w:rsidRPr="20672F95">
        <w:rPr>
          <w:rFonts w:eastAsia="Times New Roman" w:cs="Times New Roman"/>
        </w:rPr>
        <w:t>Oandu</w:t>
      </w:r>
      <w:proofErr w:type="spellEnd"/>
      <w:r w:rsidRPr="20672F95">
        <w:rPr>
          <w:rFonts w:eastAsia="Times New Roman" w:cs="Times New Roman"/>
        </w:rPr>
        <w:t xml:space="preserve"> põlevkivikaevandus (VKG) – KMH algatatud 10.07.2018 ning KMH programm kiideti heaks 28.08.2020. KMH aruanne avalikustati märts-aprill 2021. a. </w:t>
      </w:r>
      <w:r w:rsidR="005A1CA7">
        <w:rPr>
          <w:rFonts w:eastAsia="Times New Roman" w:cs="Times New Roman"/>
        </w:rPr>
        <w:t>Aruande kohta esitatud arvamuste põhjal</w:t>
      </w:r>
      <w:r w:rsidRPr="20672F95">
        <w:rPr>
          <w:rFonts w:eastAsia="Times New Roman" w:cs="Times New Roman"/>
        </w:rPr>
        <w:t xml:space="preserve"> tegi </w:t>
      </w:r>
      <w:proofErr w:type="spellStart"/>
      <w:r w:rsidRPr="20672F95">
        <w:rPr>
          <w:rFonts w:eastAsia="Times New Roman" w:cs="Times New Roman"/>
        </w:rPr>
        <w:t>KeA</w:t>
      </w:r>
      <w:proofErr w:type="spellEnd"/>
      <w:r w:rsidRPr="20672F95">
        <w:rPr>
          <w:rFonts w:eastAsia="Times New Roman" w:cs="Times New Roman"/>
        </w:rPr>
        <w:t xml:space="preserve"> otsuse küsida juurde täiendavaid uuringuid (01.10.2021). 15.11.2021 teavitati Keskkonnaametit (</w:t>
      </w:r>
      <w:proofErr w:type="spellStart"/>
      <w:r w:rsidRPr="20672F95">
        <w:rPr>
          <w:rFonts w:eastAsia="Times New Roman" w:cs="Times New Roman"/>
        </w:rPr>
        <w:t>KeA</w:t>
      </w:r>
      <w:proofErr w:type="spellEnd"/>
      <w:r w:rsidRPr="20672F95">
        <w:rPr>
          <w:rFonts w:eastAsia="Times New Roman" w:cs="Times New Roman"/>
        </w:rPr>
        <w:t xml:space="preserve">), et enne </w:t>
      </w:r>
      <w:proofErr w:type="spellStart"/>
      <w:r w:rsidRPr="20672F95">
        <w:rPr>
          <w:rFonts w:eastAsia="Times New Roman" w:cs="Times New Roman"/>
        </w:rPr>
        <w:t>Oandu</w:t>
      </w:r>
      <w:proofErr w:type="spellEnd"/>
      <w:r w:rsidRPr="20672F95">
        <w:rPr>
          <w:rFonts w:eastAsia="Times New Roman" w:cs="Times New Roman"/>
        </w:rPr>
        <w:t xml:space="preserve"> kaevanduse uuringute ajakava täpsustamist oodatakse ära </w:t>
      </w:r>
      <w:proofErr w:type="spellStart"/>
      <w:r w:rsidRPr="20672F95">
        <w:rPr>
          <w:rFonts w:eastAsia="Times New Roman" w:cs="Times New Roman"/>
        </w:rPr>
        <w:t>KeA</w:t>
      </w:r>
      <w:proofErr w:type="spellEnd"/>
      <w:r w:rsidRPr="20672F95">
        <w:rPr>
          <w:rFonts w:eastAsia="Times New Roman" w:cs="Times New Roman"/>
        </w:rPr>
        <w:t xml:space="preserve"> hinnang Uus-Kiviõli ja Uus-Kiviõli II kaevanduste keskkonnalubade muutmise KMH kohta. Taotletav </w:t>
      </w:r>
      <w:proofErr w:type="spellStart"/>
      <w:r w:rsidRPr="20672F95">
        <w:rPr>
          <w:rFonts w:eastAsia="Times New Roman" w:cs="Times New Roman"/>
        </w:rPr>
        <w:t>Oandu</w:t>
      </w:r>
      <w:proofErr w:type="spellEnd"/>
      <w:r w:rsidRPr="20672F95">
        <w:rPr>
          <w:rFonts w:eastAsia="Times New Roman" w:cs="Times New Roman"/>
        </w:rPr>
        <w:t xml:space="preserve"> kaevandus paikneb </w:t>
      </w:r>
      <w:r w:rsidRPr="20672F95">
        <w:rPr>
          <w:rFonts w:eastAsia="Times New Roman" w:cs="Times New Roman"/>
        </w:rPr>
        <w:lastRenderedPageBreak/>
        <w:t xml:space="preserve">Uus-Kiviõli ja Uus-Kiviõli II kaevandustest </w:t>
      </w:r>
      <w:r w:rsidR="005A1CA7" w:rsidRPr="20672F95">
        <w:rPr>
          <w:rFonts w:eastAsia="Times New Roman" w:cs="Times New Roman"/>
        </w:rPr>
        <w:t xml:space="preserve">vahetult </w:t>
      </w:r>
      <w:r w:rsidRPr="20672F95">
        <w:rPr>
          <w:rFonts w:eastAsia="Times New Roman" w:cs="Times New Roman"/>
        </w:rPr>
        <w:t>lõuna suunas ning KMH käigus võib selguda vajadus mõned uuringud ühitada.</w:t>
      </w:r>
    </w:p>
    <w:p w14:paraId="1EEC4072" w14:textId="5021E21D" w:rsidR="00B46180" w:rsidRDefault="00B46180" w:rsidP="002C15DE">
      <w:pPr>
        <w:pStyle w:val="Loendilik"/>
        <w:numPr>
          <w:ilvl w:val="0"/>
          <w:numId w:val="10"/>
        </w:numPr>
        <w:jc w:val="both"/>
        <w:rPr>
          <w:rFonts w:eastAsia="Calibri"/>
          <w:szCs w:val="24"/>
        </w:rPr>
      </w:pPr>
      <w:r w:rsidRPr="20672F95">
        <w:rPr>
          <w:rFonts w:eastAsia="Times New Roman" w:cs="Times New Roman"/>
        </w:rPr>
        <w:t xml:space="preserve">Estonia II põlevkivikaevandus (Enefit) – KMH on algatatud 17.12.2019. KMH programm tunnistati nõuetele vastavaks 13.12.2021. 26.09.2023 esitati KMH aruande avalikuks väljapanekuks esitamise tähtaja pikendamise taotlus uuringute </w:t>
      </w:r>
      <w:r w:rsidR="005A1CA7">
        <w:rPr>
          <w:rFonts w:eastAsia="Times New Roman" w:cs="Times New Roman"/>
        </w:rPr>
        <w:t>tegemise</w:t>
      </w:r>
      <w:r w:rsidRPr="20672F95">
        <w:rPr>
          <w:rFonts w:eastAsia="Times New Roman" w:cs="Times New Roman"/>
        </w:rPr>
        <w:t xml:space="preserve"> vajaduse tõttu, tähtaega pikendati kuni 13.12.2028.</w:t>
      </w:r>
    </w:p>
    <w:p w14:paraId="68711A92" w14:textId="108B9524" w:rsidR="00B46180" w:rsidRPr="002F7022" w:rsidRDefault="00B46180" w:rsidP="002C15DE">
      <w:pPr>
        <w:pStyle w:val="Loendilik"/>
        <w:numPr>
          <w:ilvl w:val="0"/>
          <w:numId w:val="10"/>
        </w:numPr>
        <w:jc w:val="both"/>
        <w:rPr>
          <w:rFonts w:eastAsia="Calibri"/>
          <w:szCs w:val="24"/>
        </w:rPr>
      </w:pPr>
      <w:r w:rsidRPr="20672F95">
        <w:rPr>
          <w:rFonts w:eastAsia="Times New Roman" w:cs="Times New Roman"/>
        </w:rPr>
        <w:t xml:space="preserve">Sonda põlevkivikaevandus (VKG) – KMH liidetud Sonda II </w:t>
      </w:r>
      <w:proofErr w:type="spellStart"/>
      <w:r w:rsidRPr="20672F95">
        <w:rPr>
          <w:rFonts w:eastAsia="Times New Roman" w:cs="Times New Roman"/>
        </w:rPr>
        <w:t>KMHga</w:t>
      </w:r>
      <w:proofErr w:type="spellEnd"/>
      <w:r w:rsidRPr="20672F95">
        <w:rPr>
          <w:rFonts w:eastAsia="Times New Roman" w:cs="Times New Roman"/>
        </w:rPr>
        <w:t xml:space="preserve">. KMH on algatatud juulis 2013, KMH programm </w:t>
      </w:r>
      <w:r>
        <w:rPr>
          <w:rFonts w:eastAsia="Calibri"/>
          <w:szCs w:val="24"/>
        </w:rPr>
        <w:t xml:space="preserve">tunnistati </w:t>
      </w:r>
      <w:r w:rsidRPr="00A2074A">
        <w:rPr>
          <w:rFonts w:eastAsia="Calibri"/>
          <w:szCs w:val="24"/>
        </w:rPr>
        <w:t xml:space="preserve">nõuetele vastavaks </w:t>
      </w:r>
      <w:r w:rsidRPr="20672F95">
        <w:rPr>
          <w:rFonts w:eastAsia="Times New Roman" w:cs="Times New Roman"/>
        </w:rPr>
        <w:t xml:space="preserve">09.10.2014, KMH aruande avalikustamine toimus juuni-juuli 2015. 04.09.2017 esitati KMH aruanne </w:t>
      </w:r>
      <w:proofErr w:type="spellStart"/>
      <w:r w:rsidRPr="20672F95">
        <w:rPr>
          <w:rFonts w:eastAsia="Times New Roman" w:cs="Times New Roman"/>
        </w:rPr>
        <w:t>KeAle</w:t>
      </w:r>
      <w:proofErr w:type="spellEnd"/>
      <w:r w:rsidRPr="20672F95">
        <w:rPr>
          <w:rFonts w:eastAsia="Times New Roman" w:cs="Times New Roman"/>
        </w:rPr>
        <w:t xml:space="preserve"> heakskiitmiseks, aruanne oli puudustega. </w:t>
      </w:r>
      <w:r w:rsidR="008F3DC7" w:rsidRPr="002F7022">
        <w:rPr>
          <w:rFonts w:eastAsia="Times New Roman" w:cs="Times New Roman"/>
        </w:rPr>
        <w:t>Täiendatud a</w:t>
      </w:r>
      <w:r w:rsidRPr="002F7022">
        <w:rPr>
          <w:rFonts w:eastAsia="Times New Roman" w:cs="Times New Roman"/>
        </w:rPr>
        <w:t>ruannet esitatud ei ole.</w:t>
      </w:r>
    </w:p>
    <w:p w14:paraId="561545FA" w14:textId="55E5417F" w:rsidR="00B46180" w:rsidRPr="002F7022" w:rsidRDefault="00B46180" w:rsidP="002C15DE">
      <w:pPr>
        <w:pStyle w:val="Loendilik"/>
        <w:numPr>
          <w:ilvl w:val="0"/>
          <w:numId w:val="10"/>
        </w:numPr>
        <w:jc w:val="both"/>
        <w:rPr>
          <w:rFonts w:eastAsia="Calibri"/>
          <w:szCs w:val="24"/>
        </w:rPr>
      </w:pPr>
      <w:r w:rsidRPr="002F7022">
        <w:rPr>
          <w:rFonts w:eastAsia="Calibri"/>
          <w:szCs w:val="24"/>
        </w:rPr>
        <w:t xml:space="preserve">Sonda II põlevkivikaevandus (KKT) </w:t>
      </w:r>
      <w:r w:rsidR="00725293" w:rsidRPr="002F7022">
        <w:rPr>
          <w:rFonts w:eastAsia="Times New Roman" w:cs="Times New Roman"/>
        </w:rPr>
        <w:t>–</w:t>
      </w:r>
      <w:r w:rsidRPr="002F7022">
        <w:rPr>
          <w:rFonts w:eastAsia="Calibri"/>
          <w:szCs w:val="24"/>
        </w:rPr>
        <w:t xml:space="preserve"> KMH liidetud Sonda </w:t>
      </w:r>
      <w:proofErr w:type="spellStart"/>
      <w:r w:rsidRPr="002F7022">
        <w:rPr>
          <w:rFonts w:eastAsia="Calibri"/>
          <w:szCs w:val="24"/>
        </w:rPr>
        <w:t>KMHga</w:t>
      </w:r>
      <w:proofErr w:type="spellEnd"/>
      <w:r w:rsidRPr="002F7022">
        <w:rPr>
          <w:rFonts w:eastAsia="Calibri"/>
          <w:szCs w:val="24"/>
        </w:rPr>
        <w:t xml:space="preserve">. KMH on algatatud juulis 2013, KMH programm tunnistati nõuetele vastavaks 09.10.2014, KMH aruande avalikustamine toimus juuni-juuli 2015. 04.09.2017 esitati KMH aruanne </w:t>
      </w:r>
      <w:proofErr w:type="spellStart"/>
      <w:r w:rsidRPr="002F7022">
        <w:rPr>
          <w:rFonts w:eastAsia="Calibri"/>
          <w:szCs w:val="24"/>
        </w:rPr>
        <w:t>KeAle</w:t>
      </w:r>
      <w:proofErr w:type="spellEnd"/>
      <w:r w:rsidRPr="002F7022">
        <w:rPr>
          <w:rFonts w:eastAsia="Calibri"/>
          <w:szCs w:val="24"/>
        </w:rPr>
        <w:t xml:space="preserve"> heakskiitmiseks, aruanne oli puudustega. </w:t>
      </w:r>
      <w:r w:rsidR="008F3DC7" w:rsidRPr="002F7022">
        <w:rPr>
          <w:rFonts w:eastAsia="Times New Roman" w:cs="Times New Roman"/>
        </w:rPr>
        <w:t>Täiendatud</w:t>
      </w:r>
      <w:r w:rsidR="008F3DC7" w:rsidRPr="002F7022">
        <w:rPr>
          <w:rFonts w:eastAsia="Calibri"/>
          <w:szCs w:val="24"/>
        </w:rPr>
        <w:t xml:space="preserve"> a</w:t>
      </w:r>
      <w:r w:rsidRPr="002F7022">
        <w:rPr>
          <w:rFonts w:eastAsia="Calibri"/>
          <w:szCs w:val="24"/>
        </w:rPr>
        <w:t>ruannet esitatud ei ole.</w:t>
      </w:r>
    </w:p>
    <w:p w14:paraId="092A7A17" w14:textId="6ADD4DEB" w:rsidR="00B46180" w:rsidRDefault="00B46180" w:rsidP="002C15DE">
      <w:pPr>
        <w:pStyle w:val="Loendilik"/>
        <w:numPr>
          <w:ilvl w:val="0"/>
          <w:numId w:val="10"/>
        </w:numPr>
        <w:jc w:val="both"/>
        <w:rPr>
          <w:rFonts w:eastAsia="Calibri"/>
          <w:szCs w:val="24"/>
        </w:rPr>
      </w:pPr>
      <w:proofErr w:type="spellStart"/>
      <w:r>
        <w:rPr>
          <w:rFonts w:eastAsia="Calibri"/>
          <w:szCs w:val="24"/>
        </w:rPr>
        <w:t>Sirgala</w:t>
      </w:r>
      <w:proofErr w:type="spellEnd"/>
      <w:r>
        <w:rPr>
          <w:rFonts w:eastAsia="Calibri"/>
          <w:szCs w:val="24"/>
        </w:rPr>
        <w:t xml:space="preserve"> karjäär (Enefit) </w:t>
      </w:r>
      <w:r w:rsidR="00725293" w:rsidRPr="20672F95">
        <w:rPr>
          <w:rFonts w:eastAsia="Times New Roman" w:cs="Times New Roman"/>
        </w:rPr>
        <w:t>–</w:t>
      </w:r>
      <w:r>
        <w:rPr>
          <w:rFonts w:eastAsia="Calibri"/>
          <w:szCs w:val="24"/>
        </w:rPr>
        <w:t xml:space="preserve"> </w:t>
      </w:r>
      <w:r w:rsidRPr="00A2074A">
        <w:rPr>
          <w:rFonts w:eastAsia="Calibri"/>
          <w:szCs w:val="24"/>
        </w:rPr>
        <w:t>KMH algatatud 04.12.2019</w:t>
      </w:r>
      <w:r>
        <w:rPr>
          <w:rFonts w:eastAsia="Calibri"/>
          <w:szCs w:val="24"/>
        </w:rPr>
        <w:t>, KMH</w:t>
      </w:r>
      <w:r w:rsidRPr="00A2074A">
        <w:rPr>
          <w:rFonts w:eastAsia="Calibri"/>
          <w:szCs w:val="24"/>
        </w:rPr>
        <w:t xml:space="preserve"> programm </w:t>
      </w:r>
      <w:r>
        <w:rPr>
          <w:rFonts w:eastAsia="Calibri"/>
          <w:szCs w:val="24"/>
        </w:rPr>
        <w:t xml:space="preserve">tunnistati </w:t>
      </w:r>
      <w:r w:rsidRPr="00A2074A">
        <w:rPr>
          <w:rFonts w:eastAsia="Calibri"/>
          <w:szCs w:val="24"/>
        </w:rPr>
        <w:t xml:space="preserve">nõuetele vastavaks 10.12.2021. </w:t>
      </w:r>
      <w:proofErr w:type="spellStart"/>
      <w:r w:rsidRPr="00A2074A">
        <w:rPr>
          <w:rFonts w:eastAsia="Calibri"/>
          <w:szCs w:val="24"/>
        </w:rPr>
        <w:t>KeA</w:t>
      </w:r>
      <w:proofErr w:type="spellEnd"/>
      <w:r w:rsidRPr="00A2074A">
        <w:rPr>
          <w:rFonts w:eastAsia="Calibri"/>
          <w:szCs w:val="24"/>
        </w:rPr>
        <w:t xml:space="preserve"> pikendas 19.06.2023 KMH aruande avalikuks väljapanekuks esitamise tähtaega kuni 10.06.2024</w:t>
      </w:r>
      <w:r w:rsidRPr="007E5625">
        <w:rPr>
          <w:rFonts w:eastAsia="Times New Roman" w:cs="Times New Roman"/>
          <w:szCs w:val="24"/>
        </w:rPr>
        <w:t xml:space="preserve"> selle keerukuse ja vajalike uuringute tõttu</w:t>
      </w:r>
      <w:r w:rsidRPr="00A2074A">
        <w:rPr>
          <w:rFonts w:eastAsia="Calibri"/>
          <w:szCs w:val="24"/>
        </w:rPr>
        <w:t>.</w:t>
      </w:r>
    </w:p>
    <w:p w14:paraId="3D9A77E8" w14:textId="66E39B26" w:rsidR="00B46180" w:rsidRDefault="00B46180" w:rsidP="002C15DE">
      <w:pPr>
        <w:pStyle w:val="Loendilik"/>
        <w:numPr>
          <w:ilvl w:val="0"/>
          <w:numId w:val="10"/>
        </w:numPr>
        <w:jc w:val="both"/>
        <w:rPr>
          <w:rFonts w:eastAsia="Calibri"/>
          <w:szCs w:val="24"/>
        </w:rPr>
      </w:pPr>
      <w:r>
        <w:rPr>
          <w:rFonts w:eastAsia="Calibri"/>
          <w:szCs w:val="24"/>
        </w:rPr>
        <w:t xml:space="preserve">Uus-Kiviõli (Enefit) </w:t>
      </w:r>
      <w:r w:rsidR="00725293" w:rsidRPr="20672F95">
        <w:rPr>
          <w:rFonts w:eastAsia="Times New Roman" w:cs="Times New Roman"/>
        </w:rPr>
        <w:t>–</w:t>
      </w:r>
      <w:r>
        <w:rPr>
          <w:rFonts w:eastAsia="Calibri"/>
          <w:szCs w:val="24"/>
        </w:rPr>
        <w:t xml:space="preserve"> </w:t>
      </w:r>
      <w:r w:rsidRPr="0054293D">
        <w:rPr>
          <w:rFonts w:eastAsia="Calibri"/>
          <w:szCs w:val="24"/>
        </w:rPr>
        <w:t xml:space="preserve">KMH liidetud Uus-Kiviõli II </w:t>
      </w:r>
      <w:proofErr w:type="spellStart"/>
      <w:r w:rsidRPr="0054293D">
        <w:rPr>
          <w:rFonts w:eastAsia="Calibri"/>
          <w:szCs w:val="24"/>
        </w:rPr>
        <w:t>KMHga</w:t>
      </w:r>
      <w:proofErr w:type="spellEnd"/>
      <w:r w:rsidRPr="0054293D">
        <w:rPr>
          <w:rFonts w:eastAsia="Calibri"/>
          <w:szCs w:val="24"/>
        </w:rPr>
        <w:t xml:space="preserve">. KMH algatatud 09.04.2021. </w:t>
      </w:r>
      <w:proofErr w:type="spellStart"/>
      <w:r w:rsidRPr="0054293D">
        <w:rPr>
          <w:rFonts w:eastAsia="Calibri"/>
          <w:szCs w:val="24"/>
        </w:rPr>
        <w:t>KeA</w:t>
      </w:r>
      <w:proofErr w:type="spellEnd"/>
      <w:r w:rsidRPr="0054293D">
        <w:rPr>
          <w:rFonts w:eastAsia="Calibri"/>
          <w:szCs w:val="24"/>
        </w:rPr>
        <w:t xml:space="preserve"> tunnistas 01.08.2022 KMH programmi tingimuslikult nõuetele vastavaks. Peale puuduoleva programmi lisa saamist, kus olid toodud välja </w:t>
      </w:r>
      <w:proofErr w:type="spellStart"/>
      <w:r w:rsidRPr="0054293D">
        <w:rPr>
          <w:rFonts w:eastAsia="Calibri"/>
          <w:szCs w:val="24"/>
        </w:rPr>
        <w:t>KMHd</w:t>
      </w:r>
      <w:proofErr w:type="spellEnd"/>
      <w:r w:rsidRPr="0054293D">
        <w:rPr>
          <w:rFonts w:eastAsia="Calibri"/>
          <w:szCs w:val="24"/>
        </w:rPr>
        <w:t xml:space="preserve"> koostavate ekspertide nimed, luges </w:t>
      </w:r>
      <w:proofErr w:type="spellStart"/>
      <w:r w:rsidRPr="0054293D">
        <w:rPr>
          <w:rFonts w:eastAsia="Calibri"/>
          <w:szCs w:val="24"/>
        </w:rPr>
        <w:t>KeA</w:t>
      </w:r>
      <w:proofErr w:type="spellEnd"/>
      <w:r w:rsidRPr="0054293D">
        <w:rPr>
          <w:rFonts w:eastAsia="Calibri"/>
          <w:szCs w:val="24"/>
        </w:rPr>
        <w:t xml:space="preserve"> otsuse </w:t>
      </w:r>
      <w:proofErr w:type="spellStart"/>
      <w:r w:rsidRPr="0054293D">
        <w:rPr>
          <w:rFonts w:eastAsia="Calibri"/>
          <w:szCs w:val="24"/>
        </w:rPr>
        <w:t>kõrvaltingimuse</w:t>
      </w:r>
      <w:proofErr w:type="spellEnd"/>
      <w:r w:rsidRPr="0054293D">
        <w:rPr>
          <w:rFonts w:eastAsia="Calibri"/>
          <w:szCs w:val="24"/>
        </w:rPr>
        <w:t xml:space="preserve"> täidetuks</w:t>
      </w:r>
      <w:r>
        <w:rPr>
          <w:rFonts w:eastAsia="Calibri"/>
          <w:szCs w:val="24"/>
        </w:rPr>
        <w:t xml:space="preserve"> </w:t>
      </w:r>
      <w:r w:rsidRPr="0054293D">
        <w:rPr>
          <w:rFonts w:eastAsia="Calibri"/>
          <w:szCs w:val="24"/>
        </w:rPr>
        <w:t xml:space="preserve">02.03.2023 ning </w:t>
      </w:r>
      <w:proofErr w:type="spellStart"/>
      <w:r w:rsidRPr="0054293D">
        <w:rPr>
          <w:rFonts w:eastAsia="Calibri"/>
          <w:szCs w:val="24"/>
        </w:rPr>
        <w:t>KeA</w:t>
      </w:r>
      <w:proofErr w:type="spellEnd"/>
      <w:r w:rsidRPr="0054293D">
        <w:rPr>
          <w:rFonts w:eastAsia="Calibri"/>
          <w:szCs w:val="24"/>
        </w:rPr>
        <w:t xml:space="preserve"> otsus KMH programmi nõuetele vastavaks tunnistamise osas jõustus. KMH programmi ajakava järgi KMH kestab kuni 2024</w:t>
      </w:r>
      <w:r>
        <w:rPr>
          <w:rFonts w:eastAsia="Calibri"/>
          <w:szCs w:val="24"/>
        </w:rPr>
        <w:t>.</w:t>
      </w:r>
      <w:r w:rsidR="00725293">
        <w:rPr>
          <w:rFonts w:eastAsia="Calibri"/>
          <w:szCs w:val="24"/>
        </w:rPr>
        <w:t xml:space="preserve"> </w:t>
      </w:r>
      <w:r>
        <w:rPr>
          <w:rFonts w:eastAsia="Calibri"/>
          <w:szCs w:val="24"/>
        </w:rPr>
        <w:t xml:space="preserve">a lõpuni. </w:t>
      </w:r>
      <w:proofErr w:type="spellStart"/>
      <w:r w:rsidRPr="0054293D">
        <w:rPr>
          <w:rFonts w:eastAsia="Calibri"/>
          <w:szCs w:val="24"/>
        </w:rPr>
        <w:t>KeHJS</w:t>
      </w:r>
      <w:proofErr w:type="spellEnd"/>
      <w:r w:rsidRPr="0054293D">
        <w:rPr>
          <w:rFonts w:eastAsia="Calibri"/>
          <w:szCs w:val="24"/>
        </w:rPr>
        <w:t xml:space="preserve"> ei välista</w:t>
      </w:r>
      <w:r>
        <w:rPr>
          <w:rFonts w:eastAsia="Calibri"/>
          <w:szCs w:val="24"/>
        </w:rPr>
        <w:t xml:space="preserve"> seejuures muutus</w:t>
      </w:r>
      <w:r w:rsidR="00725293">
        <w:rPr>
          <w:rFonts w:eastAsia="Calibri"/>
          <w:szCs w:val="24"/>
        </w:rPr>
        <w:t>i</w:t>
      </w:r>
      <w:r>
        <w:rPr>
          <w:rFonts w:eastAsia="Calibri"/>
          <w:szCs w:val="24"/>
        </w:rPr>
        <w:t xml:space="preserve"> ajakava</w:t>
      </w:r>
      <w:r w:rsidR="00725293">
        <w:rPr>
          <w:rFonts w:eastAsia="Calibri"/>
          <w:szCs w:val="24"/>
        </w:rPr>
        <w:t>s</w:t>
      </w:r>
      <w:r>
        <w:rPr>
          <w:rFonts w:eastAsia="Calibri"/>
          <w:szCs w:val="24"/>
        </w:rPr>
        <w:t>.</w:t>
      </w:r>
    </w:p>
    <w:p w14:paraId="69F6D7EB" w14:textId="13E00342" w:rsidR="00B46180" w:rsidRPr="001B0B04" w:rsidRDefault="00B46180" w:rsidP="002C15DE">
      <w:pPr>
        <w:pStyle w:val="Loendilik"/>
        <w:numPr>
          <w:ilvl w:val="0"/>
          <w:numId w:val="10"/>
        </w:numPr>
        <w:jc w:val="both"/>
        <w:rPr>
          <w:rFonts w:eastAsia="Calibri"/>
          <w:szCs w:val="24"/>
        </w:rPr>
      </w:pPr>
      <w:r w:rsidRPr="001B0B04">
        <w:rPr>
          <w:rFonts w:eastAsia="Calibri"/>
          <w:szCs w:val="24"/>
        </w:rPr>
        <w:t xml:space="preserve">Uus-Kiviõli II </w:t>
      </w:r>
      <w:r>
        <w:rPr>
          <w:rFonts w:eastAsia="Calibri"/>
          <w:szCs w:val="24"/>
        </w:rPr>
        <w:t xml:space="preserve">(VKG) </w:t>
      </w:r>
      <w:r w:rsidR="00725293" w:rsidRPr="20672F95">
        <w:rPr>
          <w:rFonts w:eastAsia="Times New Roman" w:cs="Times New Roman"/>
        </w:rPr>
        <w:t>–</w:t>
      </w:r>
      <w:r w:rsidRPr="001B0B04">
        <w:rPr>
          <w:rFonts w:eastAsia="Calibri"/>
          <w:szCs w:val="24"/>
        </w:rPr>
        <w:t xml:space="preserve"> KMH liidetud Uus-Kiviõli </w:t>
      </w:r>
      <w:proofErr w:type="spellStart"/>
      <w:r w:rsidRPr="001B0B04">
        <w:rPr>
          <w:rFonts w:eastAsia="Calibri"/>
          <w:szCs w:val="24"/>
        </w:rPr>
        <w:t>KMHga</w:t>
      </w:r>
      <w:proofErr w:type="spellEnd"/>
      <w:r w:rsidRPr="001B0B04">
        <w:rPr>
          <w:rFonts w:eastAsia="Calibri"/>
          <w:szCs w:val="24"/>
        </w:rPr>
        <w:t xml:space="preserve">. KMH algatatud 09.04.2021. </w:t>
      </w:r>
      <w:proofErr w:type="spellStart"/>
      <w:r w:rsidRPr="001B0B04">
        <w:rPr>
          <w:rFonts w:eastAsia="Calibri"/>
          <w:szCs w:val="24"/>
        </w:rPr>
        <w:t>KeA</w:t>
      </w:r>
      <w:proofErr w:type="spellEnd"/>
      <w:r w:rsidRPr="001B0B04">
        <w:rPr>
          <w:rFonts w:eastAsia="Calibri"/>
          <w:szCs w:val="24"/>
        </w:rPr>
        <w:t xml:space="preserve"> tunnistas 01.08.2022 KMH programmi tingimuslikult nõuetele vastavaks. Peale puuduoleva programmi lisa saamist, kus olid toodud välja </w:t>
      </w:r>
      <w:proofErr w:type="spellStart"/>
      <w:r w:rsidRPr="001B0B04">
        <w:rPr>
          <w:rFonts w:eastAsia="Calibri"/>
          <w:szCs w:val="24"/>
        </w:rPr>
        <w:t>KMHd</w:t>
      </w:r>
      <w:proofErr w:type="spellEnd"/>
      <w:r w:rsidRPr="001B0B04">
        <w:rPr>
          <w:rFonts w:eastAsia="Calibri"/>
          <w:szCs w:val="24"/>
        </w:rPr>
        <w:t xml:space="preserve"> koostavate ekspertide nimed, luges </w:t>
      </w:r>
      <w:proofErr w:type="spellStart"/>
      <w:r w:rsidRPr="001B0B04">
        <w:rPr>
          <w:rFonts w:eastAsia="Calibri"/>
          <w:szCs w:val="24"/>
        </w:rPr>
        <w:t>KeA</w:t>
      </w:r>
      <w:proofErr w:type="spellEnd"/>
      <w:r w:rsidRPr="001B0B04">
        <w:rPr>
          <w:rFonts w:eastAsia="Calibri"/>
          <w:szCs w:val="24"/>
        </w:rPr>
        <w:t xml:space="preserve"> otsuse </w:t>
      </w:r>
      <w:proofErr w:type="spellStart"/>
      <w:r w:rsidRPr="001B0B04">
        <w:rPr>
          <w:rFonts w:eastAsia="Calibri"/>
          <w:szCs w:val="24"/>
        </w:rPr>
        <w:t>kõrvaltingimuse</w:t>
      </w:r>
      <w:proofErr w:type="spellEnd"/>
      <w:r w:rsidRPr="001B0B04">
        <w:rPr>
          <w:rFonts w:eastAsia="Calibri"/>
          <w:szCs w:val="24"/>
        </w:rPr>
        <w:t xml:space="preserve"> täidetuks (02.03.2023 kiri nr 6-3/22/8837-11) ning </w:t>
      </w:r>
      <w:proofErr w:type="spellStart"/>
      <w:r w:rsidRPr="001B0B04">
        <w:rPr>
          <w:rFonts w:eastAsia="Calibri"/>
          <w:szCs w:val="24"/>
        </w:rPr>
        <w:t>KeA</w:t>
      </w:r>
      <w:proofErr w:type="spellEnd"/>
      <w:r w:rsidRPr="001B0B04">
        <w:rPr>
          <w:rFonts w:eastAsia="Calibri"/>
          <w:szCs w:val="24"/>
        </w:rPr>
        <w:t xml:space="preserve"> otsus KMH programmi nõuetele vastavaks tunnistamise osas jõustus. KMH programmi ajakava järgi KMH kestab kuni 2024.</w:t>
      </w:r>
      <w:r w:rsidR="00725293">
        <w:rPr>
          <w:rFonts w:eastAsia="Calibri"/>
          <w:szCs w:val="24"/>
        </w:rPr>
        <w:t xml:space="preserve"> </w:t>
      </w:r>
      <w:r w:rsidRPr="001B0B04">
        <w:rPr>
          <w:rFonts w:eastAsia="Calibri"/>
          <w:szCs w:val="24"/>
        </w:rPr>
        <w:t xml:space="preserve">a lõpuni. </w:t>
      </w:r>
      <w:proofErr w:type="spellStart"/>
      <w:r w:rsidRPr="001B0B04">
        <w:rPr>
          <w:rFonts w:eastAsia="Calibri"/>
          <w:szCs w:val="24"/>
        </w:rPr>
        <w:t>KeHJS</w:t>
      </w:r>
      <w:proofErr w:type="spellEnd"/>
      <w:r w:rsidRPr="001B0B04">
        <w:rPr>
          <w:rFonts w:eastAsia="Calibri"/>
          <w:szCs w:val="24"/>
        </w:rPr>
        <w:t xml:space="preserve"> ei välista seejuures muutus</w:t>
      </w:r>
      <w:r w:rsidR="00725293">
        <w:rPr>
          <w:rFonts w:eastAsia="Calibri"/>
          <w:szCs w:val="24"/>
        </w:rPr>
        <w:t>i</w:t>
      </w:r>
      <w:r w:rsidRPr="001B0B04">
        <w:rPr>
          <w:rFonts w:eastAsia="Calibri"/>
          <w:szCs w:val="24"/>
        </w:rPr>
        <w:t xml:space="preserve"> ajakava</w:t>
      </w:r>
      <w:r w:rsidR="00725293">
        <w:rPr>
          <w:rFonts w:eastAsia="Calibri"/>
          <w:szCs w:val="24"/>
        </w:rPr>
        <w:t>s</w:t>
      </w:r>
      <w:r w:rsidRPr="001B0B04">
        <w:rPr>
          <w:rFonts w:eastAsia="Calibri"/>
          <w:szCs w:val="24"/>
        </w:rPr>
        <w:t>.</w:t>
      </w:r>
    </w:p>
    <w:p w14:paraId="3DC64E01" w14:textId="77777777" w:rsidR="00B46180" w:rsidRPr="001B0B04" w:rsidRDefault="00B46180" w:rsidP="002C15DE">
      <w:pPr>
        <w:jc w:val="both"/>
        <w:rPr>
          <w:rFonts w:eastAsia="Calibri"/>
          <w:szCs w:val="24"/>
        </w:rPr>
      </w:pPr>
    </w:p>
    <w:p w14:paraId="33091AAB" w14:textId="01DB64E9" w:rsidR="006C24EF" w:rsidRDefault="00B822DF" w:rsidP="3B28F6A3">
      <w:pPr>
        <w:jc w:val="both"/>
        <w:rPr>
          <w:rFonts w:eastAsia="Times New Roman" w:cs="Times New Roman"/>
          <w:color w:val="000000" w:themeColor="text1"/>
          <w:szCs w:val="24"/>
        </w:rPr>
      </w:pPr>
      <w:r w:rsidRPr="006C24EF">
        <w:rPr>
          <w:rFonts w:eastAsia="Times New Roman" w:cs="Times New Roman"/>
          <w:szCs w:val="24"/>
        </w:rPr>
        <w:t>Eelnõukohase seadusega peatub koos loataotluste menetlusega ka KMH (§ 135</w:t>
      </w:r>
      <w:r w:rsidRPr="006C24EF">
        <w:rPr>
          <w:rFonts w:eastAsia="Times New Roman" w:cs="Times New Roman"/>
          <w:szCs w:val="24"/>
          <w:vertAlign w:val="superscript"/>
        </w:rPr>
        <w:t>10</w:t>
      </w:r>
      <w:r w:rsidRPr="006C24EF">
        <w:rPr>
          <w:rFonts w:eastAsia="Times New Roman" w:cs="Times New Roman"/>
          <w:szCs w:val="24"/>
        </w:rPr>
        <w:t xml:space="preserve"> lõige 1). Seaduse alusel peatuvad kõikide eelnõu lõikes 1 nimetatud loataotluste menetlused alates eelnõukohase muudatuse jõustumisest ning menetluse peatamise otsuseid eraldi ei tehta. Samuti ei algatata uusi KMH menetlusi. See on vajalik selleks, et ei tekitataks arendajatel ootust, et pärast KMH menetluse jätkamist rahuldab Keskkonnaamet loa andjana taotluse kaevandamisloa saamiseks, kaevandamisloa muutmiseks või mäeeraldise laiendamiseks. Kaevandamisloa </w:t>
      </w:r>
      <w:r>
        <w:rPr>
          <w:rFonts w:eastAsia="Times New Roman" w:cs="Times New Roman"/>
          <w:szCs w:val="24"/>
        </w:rPr>
        <w:t xml:space="preserve">saamise, </w:t>
      </w:r>
      <w:r w:rsidRPr="006C24EF">
        <w:rPr>
          <w:rFonts w:eastAsia="Times New Roman" w:cs="Times New Roman"/>
          <w:szCs w:val="24"/>
        </w:rPr>
        <w:t xml:space="preserve">selle muutmise </w:t>
      </w:r>
      <w:r>
        <w:rPr>
          <w:rFonts w:eastAsia="Times New Roman" w:cs="Times New Roman"/>
          <w:szCs w:val="24"/>
        </w:rPr>
        <w:t xml:space="preserve">või </w:t>
      </w:r>
      <w:r w:rsidRPr="006C24EF">
        <w:rPr>
          <w:rFonts w:eastAsia="Times New Roman" w:cs="Times New Roman"/>
          <w:szCs w:val="24"/>
        </w:rPr>
        <w:t>mäeeraldise laiendamise taotluse esitamisel ei ole taotlejal õiguspärast ootust loa saamiseks, loamenetluse käigus võib tekkida erinevaid loa andmisest keeldumise aluseid.</w:t>
      </w:r>
      <w:r>
        <w:rPr>
          <w:rFonts w:eastAsia="Times New Roman" w:cs="Times New Roman"/>
          <w:szCs w:val="24"/>
        </w:rPr>
        <w:t xml:space="preserve"> </w:t>
      </w:r>
      <w:r w:rsidRPr="00253472">
        <w:rPr>
          <w:rFonts w:eastAsia="Times New Roman" w:cs="Times New Roman"/>
          <w:szCs w:val="24"/>
        </w:rPr>
        <w:t xml:space="preserve">Õiguspärane ootus saab vaid olla </w:t>
      </w:r>
      <w:proofErr w:type="spellStart"/>
      <w:r w:rsidRPr="00253472">
        <w:rPr>
          <w:rFonts w:eastAsia="Times New Roman" w:cs="Times New Roman"/>
          <w:szCs w:val="24"/>
        </w:rPr>
        <w:t>HMSi</w:t>
      </w:r>
      <w:proofErr w:type="spellEnd"/>
      <w:r w:rsidRPr="00253472">
        <w:rPr>
          <w:rFonts w:eastAsia="Times New Roman" w:cs="Times New Roman"/>
          <w:szCs w:val="24"/>
        </w:rPr>
        <w:t xml:space="preserve"> §</w:t>
      </w:r>
      <w:r>
        <w:rPr>
          <w:rFonts w:eastAsia="Times New Roman" w:cs="Times New Roman"/>
          <w:szCs w:val="24"/>
        </w:rPr>
        <w:t>-</w:t>
      </w:r>
      <w:r w:rsidRPr="00253472">
        <w:rPr>
          <w:rFonts w:eastAsia="Times New Roman" w:cs="Times New Roman"/>
          <w:szCs w:val="24"/>
        </w:rPr>
        <w:t>s 5 sätestatud nõuete kohasele loa menetlemisele.</w:t>
      </w:r>
      <w:r w:rsidRPr="006C24EF">
        <w:rPr>
          <w:rFonts w:eastAsia="Times New Roman" w:cs="Times New Roman"/>
          <w:szCs w:val="24"/>
        </w:rPr>
        <w:t xml:space="preserve"> </w:t>
      </w:r>
      <w:r w:rsidRPr="006C24EF">
        <w:rPr>
          <w:rFonts w:eastAsia="Times New Roman" w:cs="Times New Roman"/>
          <w:color w:val="000000" w:themeColor="text1"/>
          <w:szCs w:val="24"/>
        </w:rPr>
        <w:t xml:space="preserve">Eelnõu ei reguleeri arendaja poolseid tegevusi seoses </w:t>
      </w:r>
      <w:proofErr w:type="spellStart"/>
      <w:r w:rsidRPr="006C24EF">
        <w:rPr>
          <w:rFonts w:eastAsia="Times New Roman" w:cs="Times New Roman"/>
          <w:color w:val="000000" w:themeColor="text1"/>
          <w:szCs w:val="24"/>
        </w:rPr>
        <w:t>KMHga</w:t>
      </w:r>
      <w:proofErr w:type="spellEnd"/>
      <w:r w:rsidRPr="006C24EF">
        <w:rPr>
          <w:rFonts w:eastAsia="Times New Roman" w:cs="Times New Roman"/>
          <w:color w:val="000000" w:themeColor="text1"/>
          <w:szCs w:val="24"/>
        </w:rPr>
        <w:t>, vaid peatuvad loa andja (otsustaja) poolsed menetlustoimingud, seetõttu loa andja ei korralda avalikustamisi ega tee KMH programmi/aruande nõuetele vastavaks tunnistamise otsuseid (vt ka</w:t>
      </w:r>
      <w:r w:rsidR="007B4630">
        <w:rPr>
          <w:rFonts w:eastAsia="Times New Roman" w:cs="Times New Roman"/>
          <w:color w:val="000000" w:themeColor="text1"/>
          <w:szCs w:val="24"/>
        </w:rPr>
        <w:t xml:space="preserve"> peatükk</w:t>
      </w:r>
      <w:r w:rsidRPr="006C24EF">
        <w:rPr>
          <w:rFonts w:eastAsia="Times New Roman" w:cs="Times New Roman"/>
          <w:color w:val="000000" w:themeColor="text1"/>
          <w:szCs w:val="24"/>
        </w:rPr>
        <w:t xml:space="preserve"> 3).</w:t>
      </w:r>
    </w:p>
    <w:p w14:paraId="5DEB2B06" w14:textId="77777777" w:rsidR="00B822DF" w:rsidRDefault="00B822DF" w:rsidP="3B28F6A3">
      <w:pPr>
        <w:jc w:val="both"/>
        <w:rPr>
          <w:rFonts w:eastAsia="Times New Roman" w:cs="Times New Roman"/>
        </w:rPr>
      </w:pPr>
    </w:p>
    <w:p w14:paraId="2589941B" w14:textId="4FA42ECC" w:rsidR="00B46180" w:rsidRDefault="00B46180" w:rsidP="002C15DE">
      <w:pPr>
        <w:jc w:val="both"/>
        <w:rPr>
          <w:rFonts w:eastAsia="Times New Roman" w:cs="Times New Roman"/>
        </w:rPr>
      </w:pPr>
      <w:r>
        <w:rPr>
          <w:rFonts w:eastAsia="Times New Roman" w:cs="Times New Roman"/>
        </w:rPr>
        <w:t>Eeltoodu</w:t>
      </w:r>
      <w:r w:rsidR="00725293">
        <w:rPr>
          <w:rFonts w:eastAsia="Times New Roman" w:cs="Times New Roman"/>
        </w:rPr>
        <w:t xml:space="preserve"> alusel</w:t>
      </w:r>
      <w:r>
        <w:rPr>
          <w:rFonts w:eastAsia="Times New Roman" w:cs="Times New Roman"/>
        </w:rPr>
        <w:t xml:space="preserve"> </w:t>
      </w:r>
      <w:r w:rsidRPr="003E785A">
        <w:rPr>
          <w:rFonts w:eastAsia="Times New Roman" w:cs="Times New Roman"/>
        </w:rPr>
        <w:t xml:space="preserve">peatuvad eelnõu jõustumisel </w:t>
      </w:r>
      <w:r>
        <w:rPr>
          <w:rFonts w:eastAsia="Times New Roman" w:cs="Times New Roman"/>
        </w:rPr>
        <w:t xml:space="preserve">kokku viie kaevandamisloa või loa muutmise taotluse </w:t>
      </w:r>
      <w:proofErr w:type="spellStart"/>
      <w:r w:rsidRPr="003E785A">
        <w:rPr>
          <w:rFonts w:eastAsia="Times New Roman" w:cs="Times New Roman"/>
        </w:rPr>
        <w:t>KMH</w:t>
      </w:r>
      <w:r>
        <w:rPr>
          <w:rFonts w:eastAsia="Times New Roman" w:cs="Times New Roman"/>
        </w:rPr>
        <w:t>d</w:t>
      </w:r>
      <w:proofErr w:type="spellEnd"/>
      <w:r>
        <w:rPr>
          <w:rFonts w:eastAsia="Times New Roman" w:cs="Times New Roman"/>
        </w:rPr>
        <w:t>.</w:t>
      </w:r>
    </w:p>
    <w:p w14:paraId="2A038C47" w14:textId="77777777" w:rsidR="00B46180" w:rsidRDefault="00B46180" w:rsidP="002C15DE">
      <w:pPr>
        <w:jc w:val="both"/>
        <w:rPr>
          <w:rFonts w:eastAsia="Times New Roman" w:cs="Times New Roman"/>
        </w:rPr>
      </w:pPr>
    </w:p>
    <w:p w14:paraId="652949AC" w14:textId="7995E00D" w:rsidR="00B46180" w:rsidRPr="003E785A" w:rsidRDefault="00B46180" w:rsidP="002C15DE">
      <w:pPr>
        <w:jc w:val="both"/>
        <w:rPr>
          <w:rFonts w:eastAsia="Times New Roman" w:cs="Times New Roman"/>
        </w:rPr>
      </w:pPr>
      <w:r>
        <w:rPr>
          <w:rFonts w:eastAsia="Times New Roman" w:cs="Times New Roman"/>
        </w:rPr>
        <w:t>KMH peatub</w:t>
      </w:r>
      <w:r w:rsidRPr="003E785A">
        <w:rPr>
          <w:rFonts w:eastAsia="Times New Roman" w:cs="Times New Roman"/>
        </w:rPr>
        <w:t xml:space="preserve"> VKG </w:t>
      </w:r>
      <w:r>
        <w:rPr>
          <w:rFonts w:eastAsia="Times New Roman" w:cs="Times New Roman"/>
        </w:rPr>
        <w:t xml:space="preserve">kolmel </w:t>
      </w:r>
      <w:r w:rsidRPr="003E785A">
        <w:rPr>
          <w:rFonts w:eastAsia="Times New Roman" w:cs="Times New Roman"/>
        </w:rPr>
        <w:t>loa taotluse</w:t>
      </w:r>
      <w:r>
        <w:rPr>
          <w:rFonts w:eastAsia="Times New Roman" w:cs="Times New Roman"/>
        </w:rPr>
        <w:t>l:</w:t>
      </w:r>
    </w:p>
    <w:p w14:paraId="7BFC2911" w14:textId="40091092" w:rsidR="00B46180" w:rsidRPr="003E785A" w:rsidRDefault="00B46180" w:rsidP="002C15DE">
      <w:pPr>
        <w:pStyle w:val="Loendilik"/>
        <w:numPr>
          <w:ilvl w:val="0"/>
          <w:numId w:val="15"/>
        </w:numPr>
        <w:jc w:val="both"/>
        <w:rPr>
          <w:rFonts w:eastAsia="Times New Roman" w:cs="Times New Roman"/>
        </w:rPr>
      </w:pPr>
      <w:proofErr w:type="spellStart"/>
      <w:r w:rsidRPr="003E785A">
        <w:rPr>
          <w:rFonts w:eastAsia="Times New Roman" w:cs="Times New Roman"/>
        </w:rPr>
        <w:t>Seli</w:t>
      </w:r>
      <w:proofErr w:type="spellEnd"/>
      <w:r w:rsidRPr="003E785A">
        <w:rPr>
          <w:rFonts w:eastAsia="Times New Roman" w:cs="Times New Roman"/>
        </w:rPr>
        <w:t xml:space="preserve"> põlevkivikaevandus</w:t>
      </w:r>
      <w:r>
        <w:rPr>
          <w:rFonts w:eastAsia="Times New Roman" w:cs="Times New Roman"/>
        </w:rPr>
        <w:t xml:space="preserve">. </w:t>
      </w:r>
      <w:r w:rsidRPr="003E785A">
        <w:rPr>
          <w:rFonts w:eastAsia="Times New Roman" w:cs="Times New Roman"/>
        </w:rPr>
        <w:t>KMH programmi esitatud</w:t>
      </w:r>
      <w:r w:rsidR="00DB659D">
        <w:rPr>
          <w:rFonts w:eastAsia="Times New Roman" w:cs="Times New Roman"/>
        </w:rPr>
        <w:t xml:space="preserve"> ei ole</w:t>
      </w:r>
      <w:r w:rsidR="006F36BC">
        <w:rPr>
          <w:rFonts w:eastAsia="Times New Roman" w:cs="Times New Roman"/>
        </w:rPr>
        <w:t>;</w:t>
      </w:r>
    </w:p>
    <w:p w14:paraId="13C06C5C" w14:textId="57F97DEF" w:rsidR="00B46180" w:rsidRPr="003E785A" w:rsidRDefault="00B46180" w:rsidP="002C15DE">
      <w:pPr>
        <w:pStyle w:val="Loendilik"/>
        <w:numPr>
          <w:ilvl w:val="0"/>
          <w:numId w:val="15"/>
        </w:numPr>
        <w:jc w:val="both"/>
        <w:rPr>
          <w:rFonts w:eastAsia="Times New Roman" w:cs="Times New Roman"/>
        </w:rPr>
      </w:pPr>
      <w:proofErr w:type="spellStart"/>
      <w:r w:rsidRPr="003E785A">
        <w:rPr>
          <w:rFonts w:eastAsia="Times New Roman" w:cs="Times New Roman"/>
        </w:rPr>
        <w:t>Oandu</w:t>
      </w:r>
      <w:proofErr w:type="spellEnd"/>
      <w:r w:rsidRPr="003E785A">
        <w:rPr>
          <w:rFonts w:eastAsia="Times New Roman" w:cs="Times New Roman"/>
        </w:rPr>
        <w:t xml:space="preserve"> põlevkivikaevandus</w:t>
      </w:r>
      <w:r>
        <w:rPr>
          <w:rFonts w:eastAsia="Times New Roman" w:cs="Times New Roman"/>
        </w:rPr>
        <w:t>.</w:t>
      </w:r>
      <w:r w:rsidRPr="003E785A">
        <w:rPr>
          <w:rFonts w:eastAsia="Times New Roman" w:cs="Times New Roman"/>
        </w:rPr>
        <w:t xml:space="preserve"> KMH aruanne on avalikustatud ning on keskkonnauuringute tegemise tõttu </w:t>
      </w:r>
      <w:r>
        <w:rPr>
          <w:rFonts w:eastAsia="Times New Roman" w:cs="Times New Roman"/>
        </w:rPr>
        <w:t>pooleli</w:t>
      </w:r>
      <w:r w:rsidR="006F36BC">
        <w:rPr>
          <w:rFonts w:eastAsia="Times New Roman" w:cs="Times New Roman"/>
        </w:rPr>
        <w:t>;</w:t>
      </w:r>
    </w:p>
    <w:p w14:paraId="5809D093" w14:textId="77777777" w:rsidR="00B46180" w:rsidRPr="003E785A" w:rsidRDefault="00B46180" w:rsidP="002C15DE">
      <w:pPr>
        <w:pStyle w:val="Loendilik"/>
        <w:numPr>
          <w:ilvl w:val="0"/>
          <w:numId w:val="15"/>
        </w:numPr>
        <w:jc w:val="both"/>
        <w:rPr>
          <w:rFonts w:eastAsia="Times New Roman" w:cs="Times New Roman"/>
        </w:rPr>
      </w:pPr>
      <w:r w:rsidRPr="003E785A">
        <w:rPr>
          <w:rFonts w:eastAsia="Times New Roman" w:cs="Times New Roman"/>
        </w:rPr>
        <w:lastRenderedPageBreak/>
        <w:t>Sonda põlevkivikaevandus</w:t>
      </w:r>
      <w:r>
        <w:rPr>
          <w:rFonts w:eastAsia="Times New Roman" w:cs="Times New Roman"/>
        </w:rPr>
        <w:t xml:space="preserve">. </w:t>
      </w:r>
      <w:r w:rsidRPr="003E785A">
        <w:rPr>
          <w:rFonts w:eastAsia="Times New Roman" w:cs="Times New Roman"/>
        </w:rPr>
        <w:t>KMH aruanne on samuti esitatud, kuid aruandes toodud puuduseid ei ole kõrvaldatud ja uut aruannet esitatud ei ole.</w:t>
      </w:r>
    </w:p>
    <w:p w14:paraId="0B93785D" w14:textId="77777777" w:rsidR="00B46180" w:rsidRPr="003E785A" w:rsidRDefault="00B46180" w:rsidP="002C15DE">
      <w:pPr>
        <w:jc w:val="both"/>
        <w:rPr>
          <w:rFonts w:eastAsia="Times New Roman" w:cs="Times New Roman"/>
          <w:szCs w:val="24"/>
        </w:rPr>
      </w:pPr>
    </w:p>
    <w:p w14:paraId="337D3CE9" w14:textId="4F9BBA7C" w:rsidR="00B46180" w:rsidRDefault="00B46180" w:rsidP="002C15DE">
      <w:pPr>
        <w:jc w:val="both"/>
        <w:rPr>
          <w:rFonts w:eastAsia="Times New Roman" w:cs="Times New Roman"/>
          <w:szCs w:val="24"/>
        </w:rPr>
      </w:pPr>
      <w:r>
        <w:rPr>
          <w:rFonts w:eastAsia="Times New Roman" w:cs="Times New Roman"/>
          <w:szCs w:val="24"/>
        </w:rPr>
        <w:t>Eelnõu</w:t>
      </w:r>
      <w:r w:rsidR="006F36BC">
        <w:rPr>
          <w:rFonts w:eastAsia="Times New Roman" w:cs="Times New Roman"/>
          <w:szCs w:val="24"/>
        </w:rPr>
        <w:t>kohase seaduse</w:t>
      </w:r>
      <w:r>
        <w:rPr>
          <w:rFonts w:eastAsia="Times New Roman" w:cs="Times New Roman"/>
          <w:szCs w:val="24"/>
        </w:rPr>
        <w:t xml:space="preserve"> jõustumisel peatub Enefit Power ASi </w:t>
      </w:r>
      <w:r w:rsidRPr="003F7557">
        <w:rPr>
          <w:rFonts w:eastAsia="Times New Roman" w:cs="Times New Roman"/>
          <w:szCs w:val="24"/>
        </w:rPr>
        <w:t>Estonia II põlevkivikaevanduse KMH</w:t>
      </w:r>
      <w:r>
        <w:rPr>
          <w:rFonts w:eastAsia="Times New Roman" w:cs="Times New Roman"/>
          <w:szCs w:val="24"/>
        </w:rPr>
        <w:t xml:space="preserve">. </w:t>
      </w:r>
      <w:r w:rsidRPr="003F7557">
        <w:rPr>
          <w:rFonts w:eastAsia="Times New Roman" w:cs="Times New Roman"/>
          <w:szCs w:val="24"/>
        </w:rPr>
        <w:t xml:space="preserve">KMH aruande avalikuks väljapanekuks esitamise tähtaega on pikendatud kuni 13.12.2028 uuringute </w:t>
      </w:r>
      <w:r w:rsidR="006F36BC">
        <w:rPr>
          <w:rFonts w:eastAsia="Times New Roman" w:cs="Times New Roman"/>
          <w:szCs w:val="24"/>
        </w:rPr>
        <w:t>tegemise</w:t>
      </w:r>
      <w:r w:rsidRPr="003F7557">
        <w:rPr>
          <w:rFonts w:eastAsia="Times New Roman" w:cs="Times New Roman"/>
          <w:szCs w:val="24"/>
        </w:rPr>
        <w:t xml:space="preserve"> tõttu.</w:t>
      </w:r>
    </w:p>
    <w:p w14:paraId="6696882A" w14:textId="77777777" w:rsidR="00B46180" w:rsidRPr="003F7557" w:rsidRDefault="00B46180" w:rsidP="002C15DE">
      <w:pPr>
        <w:pStyle w:val="Loendilik"/>
        <w:ind w:left="360"/>
        <w:jc w:val="both"/>
        <w:rPr>
          <w:rFonts w:eastAsia="Times New Roman" w:cs="Times New Roman"/>
          <w:szCs w:val="24"/>
        </w:rPr>
      </w:pPr>
    </w:p>
    <w:p w14:paraId="37F2A513" w14:textId="29CA7A16" w:rsidR="00B46180" w:rsidRPr="003757CB" w:rsidRDefault="00B46180" w:rsidP="002C15DE">
      <w:pPr>
        <w:jc w:val="both"/>
        <w:rPr>
          <w:rFonts w:eastAsia="Times New Roman" w:cs="Times New Roman"/>
          <w:szCs w:val="24"/>
        </w:rPr>
      </w:pPr>
      <w:r>
        <w:rPr>
          <w:rFonts w:eastAsia="Times New Roman" w:cs="Times New Roman"/>
          <w:szCs w:val="24"/>
        </w:rPr>
        <w:t xml:space="preserve">Kiviõli Keemiatööstuse OÜ Sonda II KMH menetlus on liidetud VKG Sonda põlevkivikaevanduse </w:t>
      </w:r>
      <w:proofErr w:type="spellStart"/>
      <w:r>
        <w:rPr>
          <w:rFonts w:eastAsia="Times New Roman" w:cs="Times New Roman"/>
          <w:szCs w:val="24"/>
        </w:rPr>
        <w:t>KMHga</w:t>
      </w:r>
      <w:proofErr w:type="spellEnd"/>
      <w:r>
        <w:rPr>
          <w:rFonts w:eastAsia="Times New Roman" w:cs="Times New Roman"/>
          <w:szCs w:val="24"/>
        </w:rPr>
        <w:t xml:space="preserve">, nende menetlus peatub ja </w:t>
      </w:r>
      <w:r w:rsidR="001704FB">
        <w:rPr>
          <w:rFonts w:eastAsia="Times New Roman" w:cs="Times New Roman"/>
          <w:szCs w:val="24"/>
        </w:rPr>
        <w:t>loa andja poolseid</w:t>
      </w:r>
      <w:r>
        <w:rPr>
          <w:rFonts w:eastAsia="Times New Roman" w:cs="Times New Roman"/>
          <w:szCs w:val="24"/>
        </w:rPr>
        <w:t xml:space="preserve"> toiminguid ei tehta.</w:t>
      </w:r>
    </w:p>
    <w:p w14:paraId="72B3A05E" w14:textId="77777777" w:rsidR="00B46180" w:rsidRPr="008249C3" w:rsidRDefault="00B46180" w:rsidP="002C15DE">
      <w:pPr>
        <w:jc w:val="both"/>
        <w:rPr>
          <w:rFonts w:eastAsia="Times New Roman" w:cs="Times New Roman"/>
          <w:szCs w:val="24"/>
        </w:rPr>
      </w:pPr>
    </w:p>
    <w:p w14:paraId="0324C60D" w14:textId="6D8B0069" w:rsidR="00B46180" w:rsidRPr="00374D18" w:rsidRDefault="006C24EF" w:rsidP="002C15DE">
      <w:pPr>
        <w:jc w:val="both"/>
        <w:rPr>
          <w:rFonts w:eastAsia="Times New Roman" w:cs="Times New Roman"/>
          <w:szCs w:val="24"/>
        </w:rPr>
      </w:pPr>
      <w:proofErr w:type="spellStart"/>
      <w:r>
        <w:rPr>
          <w:rFonts w:eastAsia="Times New Roman" w:cs="Times New Roman"/>
          <w:szCs w:val="24"/>
        </w:rPr>
        <w:t>MaaPSi</w:t>
      </w:r>
      <w:proofErr w:type="spellEnd"/>
      <w:r>
        <w:rPr>
          <w:rFonts w:eastAsia="Times New Roman" w:cs="Times New Roman"/>
          <w:szCs w:val="24"/>
        </w:rPr>
        <w:t xml:space="preserve"> § 135</w:t>
      </w:r>
      <w:r>
        <w:rPr>
          <w:rFonts w:eastAsia="Times New Roman" w:cs="Times New Roman"/>
          <w:szCs w:val="24"/>
          <w:vertAlign w:val="superscript"/>
        </w:rPr>
        <w:t>10</w:t>
      </w:r>
      <w:r>
        <w:rPr>
          <w:rFonts w:eastAsia="Times New Roman" w:cs="Times New Roman"/>
          <w:szCs w:val="24"/>
        </w:rPr>
        <w:t xml:space="preserve"> </w:t>
      </w:r>
      <w:r w:rsidRPr="00A75D3F">
        <w:rPr>
          <w:rFonts w:eastAsia="Times New Roman" w:cs="Times New Roman"/>
          <w:szCs w:val="24"/>
        </w:rPr>
        <w:t>lõike</w:t>
      </w:r>
      <w:r>
        <w:rPr>
          <w:rFonts w:eastAsia="Times New Roman" w:cs="Times New Roman"/>
          <w:szCs w:val="24"/>
        </w:rPr>
        <w:t>s</w:t>
      </w:r>
      <w:r w:rsidRPr="00A75D3F">
        <w:rPr>
          <w:rFonts w:eastAsia="Times New Roman" w:cs="Times New Roman"/>
          <w:szCs w:val="24"/>
        </w:rPr>
        <w:t xml:space="preserve"> </w:t>
      </w:r>
      <w:r>
        <w:rPr>
          <w:rFonts w:eastAsia="Times New Roman" w:cs="Times New Roman"/>
          <w:szCs w:val="24"/>
        </w:rPr>
        <w:t>5</w:t>
      </w:r>
      <w:r w:rsidRPr="00A75D3F">
        <w:rPr>
          <w:rFonts w:eastAsia="Times New Roman" w:cs="Times New Roman"/>
          <w:szCs w:val="24"/>
        </w:rPr>
        <w:t xml:space="preserve"> </w:t>
      </w:r>
      <w:r>
        <w:rPr>
          <w:rFonts w:eastAsia="Times New Roman" w:cs="Times New Roman"/>
          <w:szCs w:val="24"/>
        </w:rPr>
        <w:t>sätestatav</w:t>
      </w:r>
      <w:r w:rsidRPr="00A75D3F">
        <w:rPr>
          <w:rFonts w:eastAsia="Times New Roman" w:cs="Times New Roman"/>
          <w:szCs w:val="24"/>
        </w:rPr>
        <w:t xml:space="preserve"> </w:t>
      </w:r>
      <w:r w:rsidR="00B46180" w:rsidRPr="002F7022">
        <w:rPr>
          <w:rFonts w:eastAsia="Times New Roman" w:cs="Times New Roman"/>
          <w:szCs w:val="24"/>
        </w:rPr>
        <w:t>erand</w:t>
      </w:r>
      <w:r w:rsidR="005949A3" w:rsidRPr="002F7022">
        <w:rPr>
          <w:rFonts w:eastAsia="Times New Roman" w:cs="Times New Roman"/>
          <w:szCs w:val="24"/>
        </w:rPr>
        <w:t xml:space="preserve"> kehtib</w:t>
      </w:r>
      <w:r w:rsidR="00B46180" w:rsidRPr="00A75D3F">
        <w:rPr>
          <w:rFonts w:eastAsia="Times New Roman" w:cs="Times New Roman"/>
          <w:szCs w:val="24"/>
        </w:rPr>
        <w:t xml:space="preserve"> Enefit Power AS</w:t>
      </w:r>
      <w:r w:rsidR="00F73305">
        <w:rPr>
          <w:rFonts w:eastAsia="Times New Roman" w:cs="Times New Roman"/>
          <w:szCs w:val="24"/>
        </w:rPr>
        <w:t>i</w:t>
      </w:r>
      <w:r w:rsidR="00B46180" w:rsidRPr="00A75D3F">
        <w:rPr>
          <w:rFonts w:eastAsia="Times New Roman" w:cs="Times New Roman"/>
          <w:szCs w:val="24"/>
        </w:rPr>
        <w:t xml:space="preserve"> Uus-Kiviõli</w:t>
      </w:r>
      <w:r w:rsidR="00B46180">
        <w:rPr>
          <w:rFonts w:eastAsia="Times New Roman" w:cs="Times New Roman"/>
          <w:szCs w:val="24"/>
        </w:rPr>
        <w:t xml:space="preserve"> ja</w:t>
      </w:r>
      <w:r w:rsidR="00B46180" w:rsidRPr="00A75D3F">
        <w:rPr>
          <w:rFonts w:eastAsia="Times New Roman" w:cs="Times New Roman"/>
          <w:szCs w:val="24"/>
        </w:rPr>
        <w:t xml:space="preserve"> </w:t>
      </w:r>
      <w:proofErr w:type="spellStart"/>
      <w:r w:rsidR="00B46180" w:rsidRPr="00A75D3F">
        <w:rPr>
          <w:rFonts w:eastAsia="Times New Roman" w:cs="Times New Roman"/>
          <w:szCs w:val="24"/>
        </w:rPr>
        <w:t>Sirgala</w:t>
      </w:r>
      <w:proofErr w:type="spellEnd"/>
      <w:r w:rsidR="00B46180" w:rsidRPr="00A75D3F">
        <w:rPr>
          <w:rFonts w:eastAsia="Times New Roman" w:cs="Times New Roman"/>
          <w:szCs w:val="24"/>
        </w:rPr>
        <w:t xml:space="preserve"> karjääri </w:t>
      </w:r>
      <w:r w:rsidR="00B46180">
        <w:rPr>
          <w:rFonts w:eastAsia="Times New Roman" w:cs="Times New Roman"/>
          <w:szCs w:val="24"/>
        </w:rPr>
        <w:t xml:space="preserve">ning </w:t>
      </w:r>
      <w:r w:rsidR="00B46180" w:rsidRPr="00A75D3F">
        <w:rPr>
          <w:rFonts w:eastAsia="Times New Roman" w:cs="Times New Roman"/>
          <w:szCs w:val="24"/>
        </w:rPr>
        <w:t>VKG Uus-Kiviõli II KMH menetlusele</w:t>
      </w:r>
      <w:r w:rsidR="005949A3">
        <w:rPr>
          <w:rFonts w:eastAsia="Times New Roman" w:cs="Times New Roman"/>
          <w:szCs w:val="24"/>
        </w:rPr>
        <w:t xml:space="preserve"> – </w:t>
      </w:r>
      <w:r w:rsidR="00DB659D">
        <w:rPr>
          <w:rFonts w:eastAsia="Times New Roman" w:cs="Times New Roman"/>
          <w:szCs w:val="24"/>
        </w:rPr>
        <w:t xml:space="preserve">nende </w:t>
      </w:r>
      <w:r w:rsidR="005949A3">
        <w:rPr>
          <w:rFonts w:eastAsia="Times New Roman" w:cs="Times New Roman"/>
          <w:szCs w:val="24"/>
        </w:rPr>
        <w:t>menetlus jätkub</w:t>
      </w:r>
      <w:r w:rsidR="00B46180" w:rsidRPr="00A75D3F">
        <w:rPr>
          <w:rFonts w:eastAsia="Times New Roman" w:cs="Times New Roman"/>
          <w:szCs w:val="24"/>
        </w:rPr>
        <w:t>.</w:t>
      </w:r>
    </w:p>
    <w:p w14:paraId="76A1DCF9" w14:textId="77777777" w:rsidR="00B46180" w:rsidRDefault="00B46180" w:rsidP="002C15DE">
      <w:pPr>
        <w:jc w:val="both"/>
        <w:rPr>
          <w:rFonts w:eastAsia="Times New Roman" w:cs="Times New Roman"/>
        </w:rPr>
      </w:pPr>
    </w:p>
    <w:p w14:paraId="3AA72236" w14:textId="3BA34EF5" w:rsidR="00B46180" w:rsidRDefault="231EFC30" w:rsidP="26D0422F">
      <w:pPr>
        <w:jc w:val="both"/>
        <w:rPr>
          <w:rFonts w:eastAsia="Times New Roman" w:cs="Times New Roman"/>
        </w:rPr>
      </w:pPr>
      <w:r w:rsidRPr="330208FF">
        <w:rPr>
          <w:rFonts w:eastAsia="Times New Roman" w:cs="Times New Roman"/>
        </w:rPr>
        <w:t xml:space="preserve">Eelnõukohase seadusega kehtestatava </w:t>
      </w:r>
      <w:proofErr w:type="spellStart"/>
      <w:r w:rsidRPr="330208FF">
        <w:rPr>
          <w:rFonts w:eastAsia="Times New Roman" w:cs="Times New Roman"/>
        </w:rPr>
        <w:t>MaaPS</w:t>
      </w:r>
      <w:r w:rsidR="2A7D88C6" w:rsidRPr="330208FF">
        <w:rPr>
          <w:rFonts w:eastAsia="Times New Roman" w:cs="Times New Roman"/>
        </w:rPr>
        <w:t>i</w:t>
      </w:r>
      <w:proofErr w:type="spellEnd"/>
      <w:r w:rsidRPr="330208FF">
        <w:rPr>
          <w:rFonts w:eastAsia="Times New Roman" w:cs="Times New Roman"/>
        </w:rPr>
        <w:t xml:space="preserve"> § 135</w:t>
      </w:r>
      <w:r w:rsidR="71F7B4F8" w:rsidRPr="330208FF">
        <w:rPr>
          <w:rFonts w:eastAsia="Times New Roman" w:cs="Times New Roman"/>
          <w:vertAlign w:val="superscript"/>
        </w:rPr>
        <w:t>10</w:t>
      </w:r>
      <w:r w:rsidRPr="330208FF">
        <w:rPr>
          <w:rFonts w:eastAsia="Times New Roman" w:cs="Times New Roman"/>
        </w:rPr>
        <w:t xml:space="preserve"> lõike 4 jõustumisel peatub kavandatud </w:t>
      </w:r>
      <w:proofErr w:type="spellStart"/>
      <w:r w:rsidR="002C6857">
        <w:rPr>
          <w:rFonts w:eastAsia="Times New Roman" w:cs="Times New Roman"/>
        </w:rPr>
        <w:t>KeHJS</w:t>
      </w:r>
      <w:proofErr w:type="spellEnd"/>
      <w:r w:rsidRPr="330208FF">
        <w:rPr>
          <w:rFonts w:eastAsia="Times New Roman" w:cs="Times New Roman"/>
        </w:rPr>
        <w:t xml:space="preserve"> § 18 lõigetes 7 ja 8 sätestatud tähtaegade kulgemine kuni 2026. aasta 1. jaanuarini.</w:t>
      </w:r>
    </w:p>
    <w:p w14:paraId="38D83EDE" w14:textId="77777777" w:rsidR="00B46180" w:rsidRDefault="00B46180" w:rsidP="002C15DE">
      <w:pPr>
        <w:jc w:val="both"/>
        <w:rPr>
          <w:rFonts w:eastAsia="Times New Roman" w:cs="Times New Roman"/>
          <w:szCs w:val="24"/>
        </w:rPr>
      </w:pPr>
    </w:p>
    <w:p w14:paraId="5E72AF1B" w14:textId="39F71B32" w:rsidR="00B46180" w:rsidRDefault="00386D2D" w:rsidP="002C15DE">
      <w:pPr>
        <w:jc w:val="both"/>
        <w:rPr>
          <w:rFonts w:eastAsia="Times New Roman" w:cs="Times New Roman"/>
        </w:rPr>
      </w:pPr>
      <w:bookmarkStart w:id="10" w:name="_Hlk158194588"/>
      <w:r>
        <w:rPr>
          <w:rFonts w:eastAsia="Times New Roman" w:cs="Times New Roman"/>
        </w:rPr>
        <w:t xml:space="preserve">Keskkonnamõju hindamine </w:t>
      </w:r>
      <w:r w:rsidR="6E610906" w:rsidRPr="3B28F6A3">
        <w:rPr>
          <w:rFonts w:eastAsia="Times New Roman" w:cs="Times New Roman"/>
        </w:rPr>
        <w:t>tekitab</w:t>
      </w:r>
      <w:r w:rsidR="2580E728" w:rsidRPr="3B28F6A3">
        <w:rPr>
          <w:rFonts w:eastAsia="Times New Roman" w:cs="Times New Roman"/>
        </w:rPr>
        <w:t xml:space="preserve"> loataotluste esitajatele rahalisi väljaminekuid, </w:t>
      </w:r>
      <w:proofErr w:type="spellStart"/>
      <w:r w:rsidR="2580E728" w:rsidRPr="3B28F6A3">
        <w:rPr>
          <w:rFonts w:eastAsia="Times New Roman" w:cs="Times New Roman"/>
        </w:rPr>
        <w:t>KMHd</w:t>
      </w:r>
      <w:proofErr w:type="spellEnd"/>
      <w:r w:rsidR="2580E728" w:rsidRPr="3B28F6A3">
        <w:rPr>
          <w:rFonts w:eastAsia="Times New Roman" w:cs="Times New Roman"/>
        </w:rPr>
        <w:t xml:space="preserve"> </w:t>
      </w:r>
      <w:r w:rsidR="00142481">
        <w:rPr>
          <w:rFonts w:eastAsia="Times New Roman" w:cs="Times New Roman"/>
        </w:rPr>
        <w:t>koostatavate</w:t>
      </w:r>
      <w:r w:rsidR="2580E728" w:rsidRPr="3B28F6A3">
        <w:rPr>
          <w:rFonts w:eastAsia="Times New Roman" w:cs="Times New Roman"/>
        </w:rPr>
        <w:t xml:space="preserve"> ekspertidega on sõlmitud tsiviilõiguslikud lepingud ja lepingu täitmiseks on seaduses kui ka eeldatavalt lepingutes ette</w:t>
      </w:r>
      <w:r w:rsidR="6E610906" w:rsidRPr="3B28F6A3">
        <w:rPr>
          <w:rFonts w:eastAsia="Times New Roman" w:cs="Times New Roman"/>
        </w:rPr>
        <w:t xml:space="preserve"> </w:t>
      </w:r>
      <w:r w:rsidR="2580E728" w:rsidRPr="3B28F6A3">
        <w:rPr>
          <w:rFonts w:eastAsia="Times New Roman" w:cs="Times New Roman"/>
        </w:rPr>
        <w:t>nähtud õiguskaitsevahendid lepingute mittetäitmise korral.</w:t>
      </w:r>
      <w:r w:rsidR="2AE9AD64" w:rsidRPr="3B28F6A3">
        <w:rPr>
          <w:rFonts w:eastAsia="Times New Roman" w:cs="Times New Roman"/>
        </w:rPr>
        <w:t xml:space="preserve"> KMH teostamise kulud on väga erinevad sõltuvalt tööde mahust ja keerukusest, lisaks </w:t>
      </w:r>
      <w:r w:rsidR="2856442F" w:rsidRPr="3B28F6A3">
        <w:rPr>
          <w:rFonts w:eastAsia="Times New Roman" w:cs="Times New Roman"/>
        </w:rPr>
        <w:t xml:space="preserve">on </w:t>
      </w:r>
      <w:r w:rsidR="2AE9AD64" w:rsidRPr="3B28F6A3">
        <w:rPr>
          <w:rFonts w:eastAsia="Times New Roman" w:cs="Times New Roman"/>
        </w:rPr>
        <w:t>tekkinud kulud keskkonna</w:t>
      </w:r>
      <w:r w:rsidR="5F3FACDF" w:rsidRPr="3B28F6A3">
        <w:rPr>
          <w:rFonts w:eastAsia="Times New Roman" w:cs="Times New Roman"/>
        </w:rPr>
        <w:t>uuringute</w:t>
      </w:r>
      <w:r w:rsidR="31A2AD60" w:rsidRPr="3B28F6A3">
        <w:rPr>
          <w:rFonts w:eastAsia="Times New Roman" w:cs="Times New Roman"/>
        </w:rPr>
        <w:t xml:space="preserve"> või -seire</w:t>
      </w:r>
      <w:r w:rsidR="2AE9AD64" w:rsidRPr="3B28F6A3">
        <w:rPr>
          <w:rFonts w:eastAsia="Times New Roman" w:cs="Times New Roman"/>
        </w:rPr>
        <w:t xml:space="preserve"> </w:t>
      </w:r>
      <w:r w:rsidR="2AE9AD64" w:rsidRPr="0049120F">
        <w:rPr>
          <w:rFonts w:eastAsia="Times New Roman" w:cs="Times New Roman"/>
        </w:rPr>
        <w:t>teostamiseks. KMH hankimise kulud võivad jääda suurusjärku 50 000 – 300 000 €</w:t>
      </w:r>
      <w:r w:rsidR="2FBE96DB" w:rsidRPr="0049120F">
        <w:rPr>
          <w:rFonts w:eastAsia="Times New Roman" w:cs="Times New Roman"/>
        </w:rPr>
        <w:t>.</w:t>
      </w:r>
      <w:r w:rsidR="0AF68128" w:rsidRPr="0049120F">
        <w:rPr>
          <w:rFonts w:eastAsia="Times New Roman" w:cs="Times New Roman"/>
        </w:rPr>
        <w:t xml:space="preserve"> </w:t>
      </w:r>
      <w:r w:rsidR="00142481" w:rsidRPr="0049120F">
        <w:rPr>
          <w:rFonts w:eastAsia="Times New Roman" w:cs="Times New Roman"/>
        </w:rPr>
        <w:t xml:space="preserve">Kui </w:t>
      </w:r>
      <w:proofErr w:type="spellStart"/>
      <w:r w:rsidR="00142481" w:rsidRPr="0049120F">
        <w:rPr>
          <w:rFonts w:eastAsia="Times New Roman" w:cs="Times New Roman"/>
        </w:rPr>
        <w:t>KMHga</w:t>
      </w:r>
      <w:proofErr w:type="spellEnd"/>
      <w:r w:rsidR="00142481" w:rsidRPr="0049120F">
        <w:rPr>
          <w:rFonts w:eastAsia="Times New Roman" w:cs="Times New Roman"/>
        </w:rPr>
        <w:t xml:space="preserve"> on juba alustatud, siis loa m</w:t>
      </w:r>
      <w:r w:rsidR="006C24EF" w:rsidRPr="0049120F">
        <w:rPr>
          <w:rFonts w:eastAsia="Times New Roman" w:cs="Times New Roman"/>
        </w:rPr>
        <w:t>enetluste peat</w:t>
      </w:r>
      <w:r w:rsidR="00263324" w:rsidRPr="0049120F">
        <w:rPr>
          <w:rFonts w:eastAsia="Times New Roman" w:cs="Times New Roman"/>
        </w:rPr>
        <w:t>u</w:t>
      </w:r>
      <w:r w:rsidR="006C24EF" w:rsidRPr="0049120F">
        <w:rPr>
          <w:rFonts w:eastAsia="Times New Roman" w:cs="Times New Roman"/>
        </w:rPr>
        <w:t xml:space="preserve">mine ei too </w:t>
      </w:r>
      <w:r w:rsidR="00AB6ECA" w:rsidRPr="0049120F">
        <w:rPr>
          <w:rFonts w:eastAsia="Times New Roman" w:cs="Times New Roman"/>
        </w:rPr>
        <w:t>tõenäoliselt</w:t>
      </w:r>
      <w:r w:rsidR="006C24EF" w:rsidRPr="0049120F">
        <w:rPr>
          <w:rFonts w:eastAsia="Times New Roman" w:cs="Times New Roman"/>
        </w:rPr>
        <w:t xml:space="preserve"> kaasa vajadust kogu ulatuses uus KMH </w:t>
      </w:r>
      <w:r w:rsidR="00A17929" w:rsidRPr="0049120F">
        <w:rPr>
          <w:rFonts w:eastAsia="Times New Roman" w:cs="Times New Roman"/>
        </w:rPr>
        <w:t>läbi viia</w:t>
      </w:r>
      <w:r w:rsidR="007F4656" w:rsidRPr="0049120F">
        <w:rPr>
          <w:rFonts w:eastAsia="Times New Roman" w:cs="Times New Roman"/>
        </w:rPr>
        <w:t xml:space="preserve">, kuid </w:t>
      </w:r>
      <w:r w:rsidR="00142481" w:rsidRPr="0049120F">
        <w:t xml:space="preserve">tuleb arvestada, et </w:t>
      </w:r>
      <w:r w:rsidR="00142481" w:rsidRPr="0049120F">
        <w:rPr>
          <w:rFonts w:eastAsia="Times New Roman" w:cs="Times New Roman"/>
        </w:rPr>
        <w:t xml:space="preserve">kavandatava tegevuse </w:t>
      </w:r>
      <w:r w:rsidR="00A17929" w:rsidRPr="0049120F">
        <w:rPr>
          <w:rFonts w:eastAsia="Times New Roman" w:cs="Times New Roman"/>
        </w:rPr>
        <w:t xml:space="preserve">oluline </w:t>
      </w:r>
      <w:r w:rsidR="00142481" w:rsidRPr="0049120F">
        <w:rPr>
          <w:rFonts w:eastAsia="Times New Roman" w:cs="Times New Roman"/>
        </w:rPr>
        <w:t>keskkonnamõju peab olema asjakohaselt hinnatud ja otsustajal tegevusloa andmiseks piisavalt teavet. Võib tekkida vajadus KMH teatud etappide uuesti tegemiseks (olenevalt menetlusetapist ja uutest asjaoludest programmi või aruannet ajakohastada ning sellest tulenevalt ka korraldada vajadusel uus avalikustamine). Olukorras, kus KMH on juba varem läbi viidud ja aruanne nõuetele vastavaks tunnistatud ning loa menetlus jätku</w:t>
      </w:r>
      <w:r w:rsidR="00A17929" w:rsidRPr="0049120F">
        <w:rPr>
          <w:rFonts w:eastAsia="Times New Roman" w:cs="Times New Roman"/>
        </w:rPr>
        <w:t>b</w:t>
      </w:r>
      <w:r w:rsidR="00142481" w:rsidRPr="0049120F">
        <w:rPr>
          <w:rFonts w:eastAsia="Times New Roman" w:cs="Times New Roman"/>
        </w:rPr>
        <w:t xml:space="preserve">, tuleb arvestada </w:t>
      </w:r>
      <w:proofErr w:type="spellStart"/>
      <w:r w:rsidR="00142481" w:rsidRPr="0049120F">
        <w:rPr>
          <w:rFonts w:eastAsia="Times New Roman" w:cs="Times New Roman"/>
        </w:rPr>
        <w:t>KeHJS</w:t>
      </w:r>
      <w:proofErr w:type="spellEnd"/>
      <w:r w:rsidR="00142481" w:rsidRPr="0049120F">
        <w:rPr>
          <w:rFonts w:eastAsia="Times New Roman" w:cs="Times New Roman"/>
        </w:rPr>
        <w:t xml:space="preserve"> § 24 lõiget 1, mille järgi</w:t>
      </w:r>
      <w:r w:rsidR="00142481" w:rsidRPr="00590B52">
        <w:rPr>
          <w:rFonts w:eastAsia="Times New Roman" w:cs="Times New Roman"/>
        </w:rPr>
        <w:t xml:space="preserve"> peab otsustaja tegevusloa andmise või sellest keeldumise otsuse tegemisel hindama KMH aruande asjakohasust. Juhul, kui aruanne ei ole asjakohane tegevusloa andmiseks, on otsustajal </w:t>
      </w:r>
      <w:proofErr w:type="spellStart"/>
      <w:r w:rsidR="00142481" w:rsidRPr="00590B52">
        <w:rPr>
          <w:rFonts w:eastAsia="Times New Roman" w:cs="Times New Roman"/>
        </w:rPr>
        <w:t>KeHJS</w:t>
      </w:r>
      <w:proofErr w:type="spellEnd"/>
      <w:r w:rsidR="00142481" w:rsidRPr="00590B52">
        <w:rPr>
          <w:rFonts w:eastAsia="Times New Roman" w:cs="Times New Roman"/>
        </w:rPr>
        <w:t xml:space="preserve"> § 24 lõike 1</w:t>
      </w:r>
      <w:r w:rsidR="00142481" w:rsidRPr="00590B52">
        <w:rPr>
          <w:rFonts w:eastAsia="Times New Roman" w:cs="Times New Roman"/>
          <w:vertAlign w:val="superscript"/>
        </w:rPr>
        <w:t>1</w:t>
      </w:r>
      <w:r w:rsidR="00142481" w:rsidRPr="00590B52">
        <w:rPr>
          <w:rFonts w:eastAsia="Times New Roman" w:cs="Times New Roman"/>
        </w:rPr>
        <w:t xml:space="preserve"> alusel põhjendatud juhul õigus nõuda arendajalt täiendavat eksperdihinnangut, mis lisatakse KMH aruandele.</w:t>
      </w:r>
      <w:r w:rsidR="00142481">
        <w:rPr>
          <w:rFonts w:eastAsia="Times New Roman" w:cs="Times New Roman"/>
        </w:rPr>
        <w:t xml:space="preserve"> </w:t>
      </w:r>
      <w:bookmarkEnd w:id="10"/>
      <w:r w:rsidR="00A16C59">
        <w:rPr>
          <w:rFonts w:eastAsia="Times New Roman" w:cs="Times New Roman"/>
        </w:rPr>
        <w:t xml:space="preserve">Seetõttu võib tekkida vajadus täiendava </w:t>
      </w:r>
      <w:r w:rsidR="00A16C59" w:rsidRPr="007F4656">
        <w:rPr>
          <w:rFonts w:eastAsia="Times New Roman" w:cs="Times New Roman"/>
        </w:rPr>
        <w:t>eksperdihinnangu</w:t>
      </w:r>
      <w:r w:rsidR="00A16C59">
        <w:rPr>
          <w:rFonts w:eastAsia="Times New Roman" w:cs="Times New Roman"/>
        </w:rPr>
        <w:t xml:space="preserve"> tellimiseks, samuti täiendavate keskkonnauuringute ja -seire tegemiseks, kui asjaolud või olukord on aja jooksul muutunud. See võib kaasa tuua arendaja täiendavat ajakulu ja rahalisi väljaminekuid loa saamise protsessis.</w:t>
      </w:r>
    </w:p>
    <w:p w14:paraId="2DD75C27" w14:textId="77777777" w:rsidR="00A16C59" w:rsidRDefault="00A16C59" w:rsidP="002C15DE">
      <w:pPr>
        <w:jc w:val="both"/>
        <w:rPr>
          <w:rFonts w:eastAsia="Times New Roman" w:cs="Times New Roman"/>
          <w:szCs w:val="24"/>
        </w:rPr>
      </w:pPr>
    </w:p>
    <w:p w14:paraId="70B47AD1" w14:textId="77777777" w:rsidR="00B46180" w:rsidRDefault="00B46180" w:rsidP="002C15DE">
      <w:pPr>
        <w:jc w:val="both"/>
      </w:pPr>
      <w:r w:rsidRPr="6C806D42">
        <w:rPr>
          <w:rFonts w:eastAsia="Times New Roman" w:cs="Times New Roman"/>
          <w:i/>
          <w:iCs/>
          <w:szCs w:val="24"/>
        </w:rPr>
        <w:t xml:space="preserve">Kehtivate </w:t>
      </w:r>
      <w:r>
        <w:rPr>
          <w:rFonts w:eastAsia="Times New Roman" w:cs="Times New Roman"/>
          <w:i/>
          <w:iCs/>
          <w:szCs w:val="24"/>
        </w:rPr>
        <w:t xml:space="preserve">põlevkivi </w:t>
      </w:r>
      <w:r w:rsidRPr="6C806D42">
        <w:rPr>
          <w:rFonts w:eastAsia="Times New Roman" w:cs="Times New Roman"/>
          <w:i/>
          <w:iCs/>
          <w:szCs w:val="24"/>
        </w:rPr>
        <w:t>kaevandamise lubade ülevaade</w:t>
      </w:r>
    </w:p>
    <w:p w14:paraId="56D8A63A" w14:textId="0E095CD1" w:rsidR="00B46180" w:rsidRDefault="00B46180" w:rsidP="002C15DE">
      <w:pPr>
        <w:jc w:val="both"/>
      </w:pPr>
      <w:r w:rsidRPr="20672F95">
        <w:rPr>
          <w:rFonts w:eastAsia="Times New Roman" w:cs="Times New Roman"/>
        </w:rPr>
        <w:t>Eelnõu</w:t>
      </w:r>
      <w:r>
        <w:rPr>
          <w:rFonts w:eastAsia="Times New Roman" w:cs="Times New Roman"/>
        </w:rPr>
        <w:t>kohase seaduse</w:t>
      </w:r>
      <w:r w:rsidRPr="20672F95">
        <w:rPr>
          <w:rFonts w:eastAsia="Times New Roman" w:cs="Times New Roman"/>
        </w:rPr>
        <w:t xml:space="preserve"> jõustumise mõju hindamiseks on analüüsi</w:t>
      </w:r>
      <w:r w:rsidR="00C34EFB">
        <w:rPr>
          <w:rFonts w:eastAsia="Times New Roman" w:cs="Times New Roman"/>
        </w:rPr>
        <w:t>tud</w:t>
      </w:r>
      <w:r w:rsidRPr="20672F95">
        <w:rPr>
          <w:rFonts w:eastAsia="Times New Roman" w:cs="Times New Roman"/>
        </w:rPr>
        <w:t xml:space="preserve"> kehtivate kaevandamislubadega antud maavaravaru kogust, et hinnata ettevõtte</w:t>
      </w:r>
      <w:r>
        <w:rPr>
          <w:rFonts w:eastAsia="Times New Roman" w:cs="Times New Roman"/>
        </w:rPr>
        <w:t>le loaga antud</w:t>
      </w:r>
      <w:r w:rsidRPr="20672F95">
        <w:rPr>
          <w:rFonts w:eastAsia="Times New Roman" w:cs="Times New Roman"/>
        </w:rPr>
        <w:t xml:space="preserve"> maavara varu jätkumist ja eelnõukohast mõju. </w:t>
      </w:r>
      <w:r w:rsidR="006F36BC" w:rsidRPr="20672F95">
        <w:rPr>
          <w:rFonts w:eastAsia="Times New Roman" w:cs="Times New Roman"/>
        </w:rPr>
        <w:t>All</w:t>
      </w:r>
      <w:r w:rsidR="006F36BC">
        <w:rPr>
          <w:rFonts w:eastAsia="Times New Roman" w:cs="Times New Roman"/>
        </w:rPr>
        <w:t>pool</w:t>
      </w:r>
      <w:r w:rsidR="006F36BC" w:rsidRPr="20672F95">
        <w:rPr>
          <w:rFonts w:eastAsia="Times New Roman" w:cs="Times New Roman"/>
        </w:rPr>
        <w:t xml:space="preserve"> </w:t>
      </w:r>
      <w:r w:rsidRPr="20672F95">
        <w:rPr>
          <w:rFonts w:eastAsia="Times New Roman" w:cs="Times New Roman"/>
        </w:rPr>
        <w:t xml:space="preserve">on </w:t>
      </w:r>
      <w:r>
        <w:rPr>
          <w:rFonts w:eastAsia="Times New Roman" w:cs="Times New Roman"/>
        </w:rPr>
        <w:t xml:space="preserve">antud </w:t>
      </w:r>
      <w:r w:rsidRPr="20672F95">
        <w:rPr>
          <w:rFonts w:eastAsia="Times New Roman" w:cs="Times New Roman"/>
        </w:rPr>
        <w:t xml:space="preserve">ülevaade </w:t>
      </w:r>
      <w:r>
        <w:rPr>
          <w:rFonts w:eastAsia="Times New Roman" w:cs="Times New Roman"/>
        </w:rPr>
        <w:t xml:space="preserve">ja mõjuanalüüs </w:t>
      </w:r>
      <w:r w:rsidRPr="20672F95">
        <w:rPr>
          <w:rFonts w:eastAsia="Times New Roman" w:cs="Times New Roman"/>
        </w:rPr>
        <w:t>ettevõtete lõikes.</w:t>
      </w:r>
    </w:p>
    <w:p w14:paraId="506DD41D" w14:textId="77777777" w:rsidR="00B46180" w:rsidRDefault="00B46180" w:rsidP="002C15DE">
      <w:pPr>
        <w:jc w:val="both"/>
        <w:rPr>
          <w:rFonts w:cs="Times New Roman"/>
        </w:rPr>
      </w:pPr>
    </w:p>
    <w:p w14:paraId="206F3C98" w14:textId="77777777" w:rsidR="00B46180" w:rsidRDefault="00B46180" w:rsidP="002C15DE">
      <w:pPr>
        <w:keepNext/>
        <w:keepLines/>
        <w:jc w:val="both"/>
      </w:pPr>
      <w:r w:rsidRPr="5E7B1DFB">
        <w:rPr>
          <w:rFonts w:eastAsia="Times New Roman" w:cs="Times New Roman"/>
          <w:b/>
          <w:bCs/>
        </w:rPr>
        <w:lastRenderedPageBreak/>
        <w:t>VKG Kaevandused OÜ</w:t>
      </w:r>
    </w:p>
    <w:p w14:paraId="667467D0" w14:textId="02651767" w:rsidR="00B46180" w:rsidRDefault="00B46180" w:rsidP="002C15DE">
      <w:pPr>
        <w:keepNext/>
        <w:keepLines/>
        <w:jc w:val="both"/>
      </w:pPr>
      <w:r w:rsidRPr="5E7B1DFB">
        <w:rPr>
          <w:rFonts w:eastAsia="Times New Roman" w:cs="Times New Roman"/>
          <w:szCs w:val="24"/>
        </w:rPr>
        <w:t xml:space="preserve">VKG Kaevandused OÜ (edaspidi VKG) kaevandab </w:t>
      </w:r>
      <w:r w:rsidR="006F36BC">
        <w:rPr>
          <w:rFonts w:eastAsia="Times New Roman" w:cs="Times New Roman"/>
          <w:szCs w:val="24"/>
        </w:rPr>
        <w:t>praegu</w:t>
      </w:r>
      <w:r w:rsidRPr="5E7B1DFB">
        <w:rPr>
          <w:rFonts w:eastAsia="Times New Roman" w:cs="Times New Roman"/>
          <w:szCs w:val="24"/>
        </w:rPr>
        <w:t xml:space="preserve"> kolmel mäeeraldisel: </w:t>
      </w:r>
      <w:proofErr w:type="spellStart"/>
      <w:r w:rsidRPr="5E7B1DFB">
        <w:rPr>
          <w:rFonts w:eastAsia="Times New Roman" w:cs="Times New Roman"/>
          <w:szCs w:val="24"/>
        </w:rPr>
        <w:t>Ojamaa</w:t>
      </w:r>
      <w:proofErr w:type="spellEnd"/>
      <w:r w:rsidRPr="5E7B1DFB">
        <w:rPr>
          <w:rFonts w:eastAsia="Times New Roman" w:cs="Times New Roman"/>
          <w:szCs w:val="24"/>
        </w:rPr>
        <w:t xml:space="preserve"> põlevkivikaevandus, Sompa kaevandus ja Viru II mäeeraldis. Kehtiv kaevandamisluba on ka Uus-Kiviõli II kaevanduse mäeeraldisel. Maavarade registri andmetel (21.09.2023 väljavõte) on </w:t>
      </w:r>
      <w:proofErr w:type="spellStart"/>
      <w:r w:rsidRPr="5E7B1DFB">
        <w:rPr>
          <w:rFonts w:eastAsia="Times New Roman" w:cs="Times New Roman"/>
          <w:szCs w:val="24"/>
        </w:rPr>
        <w:t>Ojamaa</w:t>
      </w:r>
      <w:proofErr w:type="spellEnd"/>
      <w:r w:rsidRPr="5E7B1DFB">
        <w:rPr>
          <w:rFonts w:eastAsia="Times New Roman" w:cs="Times New Roman"/>
          <w:szCs w:val="24"/>
        </w:rPr>
        <w:t xml:space="preserve">, Sompa ja Viru II mäeeraldistel kokku 33 949 </w:t>
      </w:r>
      <w:r w:rsidR="00A65D6D">
        <w:rPr>
          <w:rFonts w:eastAsia="Times New Roman" w:cs="Times New Roman"/>
          <w:szCs w:val="24"/>
        </w:rPr>
        <w:t>tuhat tonni</w:t>
      </w:r>
      <w:r w:rsidRPr="5E7B1DFB">
        <w:rPr>
          <w:rFonts w:eastAsia="Times New Roman" w:cs="Times New Roman"/>
          <w:szCs w:val="24"/>
        </w:rPr>
        <w:t xml:space="preserve"> põlevkivi. VKG esitatud andmete kohaselt (06.10.2023) on aga registris oleva varu hulka arvestatud 2714,0 </w:t>
      </w:r>
      <w:r w:rsidR="00A65D6D">
        <w:rPr>
          <w:rFonts w:eastAsia="Times New Roman" w:cs="Times New Roman"/>
          <w:szCs w:val="24"/>
        </w:rPr>
        <w:t>tuhat tonni</w:t>
      </w:r>
      <w:r w:rsidRPr="5E7B1DFB">
        <w:rPr>
          <w:rFonts w:eastAsia="Times New Roman" w:cs="Times New Roman"/>
          <w:szCs w:val="24"/>
        </w:rPr>
        <w:t xml:space="preserve"> passiivset tarbevaru ning varu on vähenenud 2023. a III kvartalis kaevandatud 1188</w:t>
      </w:r>
      <w:r>
        <w:rPr>
          <w:rFonts w:eastAsia="Times New Roman" w:cs="Times New Roman"/>
          <w:szCs w:val="24"/>
        </w:rPr>
        <w:t> </w:t>
      </w:r>
      <w:r w:rsidR="00A65D6D">
        <w:rPr>
          <w:rFonts w:eastAsia="Times New Roman" w:cs="Times New Roman"/>
          <w:szCs w:val="24"/>
        </w:rPr>
        <w:t>tuhat tonni</w:t>
      </w:r>
      <w:r w:rsidRPr="5E7B1DFB">
        <w:rPr>
          <w:rFonts w:eastAsia="Times New Roman" w:cs="Times New Roman"/>
          <w:szCs w:val="24"/>
        </w:rPr>
        <w:t xml:space="preserve"> võrra. </w:t>
      </w:r>
      <w:r w:rsidR="006F36BC">
        <w:rPr>
          <w:rFonts w:eastAsia="Times New Roman" w:cs="Times New Roman"/>
          <w:szCs w:val="24"/>
        </w:rPr>
        <w:t>Lisaks</w:t>
      </w:r>
      <w:r w:rsidRPr="5E7B1DFB">
        <w:rPr>
          <w:rFonts w:eastAsia="Times New Roman" w:cs="Times New Roman"/>
          <w:szCs w:val="24"/>
        </w:rPr>
        <w:t xml:space="preserve"> on mäeeraldistel karstitsoonid ja osa põlevkivivarust paikneb ohutsoonis, kus ei ole ohtlikkuse tõttu võimalik kaevandada (veega täitunud kaevanduse kõrval)</w:t>
      </w:r>
      <w:r w:rsidR="006F36BC">
        <w:rPr>
          <w:rFonts w:eastAsia="Times New Roman" w:cs="Times New Roman"/>
          <w:szCs w:val="24"/>
        </w:rPr>
        <w:t>,</w:t>
      </w:r>
      <w:r w:rsidRPr="5E7B1DFB">
        <w:rPr>
          <w:rFonts w:eastAsia="Times New Roman" w:cs="Times New Roman"/>
          <w:szCs w:val="24"/>
        </w:rPr>
        <w:t xml:space="preserve"> ja seda varu ei saa arvesse võtta varu jätkuvuse arvestuses. Se</w:t>
      </w:r>
      <w:r w:rsidR="006F36BC">
        <w:rPr>
          <w:rFonts w:eastAsia="Times New Roman" w:cs="Times New Roman"/>
          <w:szCs w:val="24"/>
        </w:rPr>
        <w:t>etõttu</w:t>
      </w:r>
      <w:r w:rsidRPr="5E7B1DFB">
        <w:rPr>
          <w:rFonts w:eastAsia="Times New Roman" w:cs="Times New Roman"/>
          <w:szCs w:val="24"/>
        </w:rPr>
        <w:t xml:space="preserve"> ja kaevandamisel tervikutesse jääva</w:t>
      </w:r>
      <w:r>
        <w:rPr>
          <w:rFonts w:eastAsia="Times New Roman" w:cs="Times New Roman"/>
          <w:szCs w:val="24"/>
        </w:rPr>
        <w:t>t</w:t>
      </w:r>
      <w:r w:rsidRPr="5E7B1DFB">
        <w:rPr>
          <w:rFonts w:eastAsia="Times New Roman" w:cs="Times New Roman"/>
          <w:szCs w:val="24"/>
        </w:rPr>
        <w:t xml:space="preserve"> (25%) põlevkivivaru arvesse võttes on </w:t>
      </w:r>
      <w:proofErr w:type="spellStart"/>
      <w:r w:rsidRPr="5E7B1DFB">
        <w:rPr>
          <w:rFonts w:eastAsia="Times New Roman" w:cs="Times New Roman"/>
          <w:szCs w:val="24"/>
        </w:rPr>
        <w:t>Ojamaa</w:t>
      </w:r>
      <w:proofErr w:type="spellEnd"/>
      <w:r w:rsidRPr="5E7B1DFB">
        <w:rPr>
          <w:rFonts w:eastAsia="Times New Roman" w:cs="Times New Roman"/>
          <w:szCs w:val="24"/>
        </w:rPr>
        <w:t xml:space="preserve"> mäeeraldisel 14 248 </w:t>
      </w:r>
      <w:r w:rsidR="00A65D6D">
        <w:rPr>
          <w:rFonts w:eastAsia="Times New Roman" w:cs="Times New Roman"/>
          <w:szCs w:val="24"/>
        </w:rPr>
        <w:t>tuhat tonni</w:t>
      </w:r>
      <w:r w:rsidRPr="5E7B1DFB">
        <w:rPr>
          <w:rFonts w:eastAsia="Times New Roman" w:cs="Times New Roman"/>
          <w:szCs w:val="24"/>
        </w:rPr>
        <w:t xml:space="preserve"> kaevandatavat põlevkivivaru. Esitatud andmete kohaselt Sompa kaevanduse</w:t>
      </w:r>
      <w:r>
        <w:rPr>
          <w:rFonts w:eastAsia="Times New Roman" w:cs="Times New Roman"/>
          <w:szCs w:val="24"/>
        </w:rPr>
        <w:t>s</w:t>
      </w:r>
      <w:r w:rsidRPr="5E7B1DFB">
        <w:rPr>
          <w:rFonts w:eastAsia="Times New Roman" w:cs="Times New Roman"/>
          <w:szCs w:val="24"/>
        </w:rPr>
        <w:t xml:space="preserve"> ja Viru II mäeeraldisel ei ole kaevandatavat põlevkivi (</w:t>
      </w:r>
      <w:r>
        <w:rPr>
          <w:rFonts w:eastAsia="Times New Roman" w:cs="Times New Roman"/>
          <w:szCs w:val="24"/>
        </w:rPr>
        <w:t>t</w:t>
      </w:r>
      <w:r w:rsidRPr="5E7B1DFB">
        <w:rPr>
          <w:rFonts w:eastAsia="Times New Roman" w:cs="Times New Roman"/>
          <w:szCs w:val="24"/>
        </w:rPr>
        <w:t>abel 2).</w:t>
      </w:r>
    </w:p>
    <w:p w14:paraId="1ABF732D" w14:textId="5B383EE2" w:rsidR="00B46180" w:rsidRDefault="00B46180" w:rsidP="002C15DE">
      <w:pPr>
        <w:jc w:val="both"/>
      </w:pPr>
    </w:p>
    <w:p w14:paraId="3DB24C4E" w14:textId="6AD72DBA" w:rsidR="00B46180" w:rsidRDefault="00B46180" w:rsidP="002C15DE">
      <w:pPr>
        <w:jc w:val="both"/>
      </w:pPr>
      <w:r w:rsidRPr="330208FF">
        <w:rPr>
          <w:rFonts w:eastAsia="Times New Roman" w:cs="Times New Roman"/>
        </w:rPr>
        <w:t xml:space="preserve">VKG </w:t>
      </w:r>
      <w:proofErr w:type="spellStart"/>
      <w:r w:rsidRPr="330208FF">
        <w:rPr>
          <w:rFonts w:eastAsia="Times New Roman" w:cs="Times New Roman"/>
        </w:rPr>
        <w:t>Ojamaa</w:t>
      </w:r>
      <w:proofErr w:type="spellEnd"/>
      <w:r w:rsidRPr="330208FF">
        <w:rPr>
          <w:rFonts w:eastAsia="Times New Roman" w:cs="Times New Roman"/>
        </w:rPr>
        <w:t xml:space="preserve"> põlevkivikaevanduses olevat 14 248 </w:t>
      </w:r>
      <w:r w:rsidR="00A65D6D" w:rsidRPr="330208FF">
        <w:rPr>
          <w:rFonts w:eastAsia="Times New Roman" w:cs="Times New Roman"/>
        </w:rPr>
        <w:t>tuhat tonni</w:t>
      </w:r>
      <w:r w:rsidRPr="330208FF">
        <w:rPr>
          <w:rFonts w:eastAsia="Times New Roman" w:cs="Times New Roman"/>
        </w:rPr>
        <w:t xml:space="preserve"> varu </w:t>
      </w:r>
      <w:r w:rsidR="002C0DB6" w:rsidRPr="330208FF">
        <w:rPr>
          <w:rFonts w:eastAsia="Times New Roman" w:cs="Times New Roman"/>
        </w:rPr>
        <w:t>jätkuks</w:t>
      </w:r>
      <w:r w:rsidRPr="330208FF">
        <w:rPr>
          <w:rFonts w:eastAsia="Times New Roman" w:cs="Times New Roman"/>
        </w:rPr>
        <w:t xml:space="preserve"> 3</w:t>
      </w:r>
      <w:r w:rsidR="00746196" w:rsidRPr="330208FF">
        <w:rPr>
          <w:rFonts w:eastAsia="Times New Roman" w:cs="Times New Roman"/>
        </w:rPr>
        <w:t> </w:t>
      </w:r>
      <w:r w:rsidRPr="330208FF">
        <w:rPr>
          <w:rFonts w:eastAsia="Times New Roman" w:cs="Times New Roman"/>
        </w:rPr>
        <w:t>500</w:t>
      </w:r>
      <w:r w:rsidR="00746196" w:rsidRPr="330208FF">
        <w:rPr>
          <w:rFonts w:eastAsia="Times New Roman" w:cs="Times New Roman"/>
        </w:rPr>
        <w:t xml:space="preserve"> tuhande </w:t>
      </w:r>
      <w:r w:rsidR="002C0DB6" w:rsidRPr="330208FF">
        <w:rPr>
          <w:rFonts w:eastAsia="Times New Roman" w:cs="Times New Roman"/>
        </w:rPr>
        <w:t xml:space="preserve">tonnise </w:t>
      </w:r>
      <w:r w:rsidRPr="330208FF">
        <w:rPr>
          <w:rFonts w:eastAsia="Times New Roman" w:cs="Times New Roman"/>
        </w:rPr>
        <w:t xml:space="preserve">aastase kaevandamismahu juures ligikaudu </w:t>
      </w:r>
      <w:r w:rsidR="002C0DB6" w:rsidRPr="330208FF">
        <w:rPr>
          <w:rFonts w:eastAsia="Times New Roman" w:cs="Times New Roman"/>
        </w:rPr>
        <w:t>neljaks</w:t>
      </w:r>
      <w:r w:rsidRPr="330208FF">
        <w:rPr>
          <w:rFonts w:eastAsia="Times New Roman" w:cs="Times New Roman"/>
        </w:rPr>
        <w:t xml:space="preserve"> aastaks.</w:t>
      </w:r>
    </w:p>
    <w:p w14:paraId="7C2626B2" w14:textId="4F7B09FC" w:rsidR="00B46180" w:rsidRPr="00DB659D" w:rsidRDefault="00B46180" w:rsidP="002C15DE">
      <w:pPr>
        <w:jc w:val="both"/>
        <w:rPr>
          <w:szCs w:val="24"/>
        </w:rPr>
      </w:pPr>
    </w:p>
    <w:p w14:paraId="5EA77D1D" w14:textId="6BF1CC98" w:rsidR="00B46180" w:rsidRPr="00587CF4" w:rsidRDefault="00B46180" w:rsidP="002C15DE">
      <w:pPr>
        <w:keepNext/>
        <w:spacing w:after="200"/>
        <w:jc w:val="both"/>
        <w:rPr>
          <w:sz w:val="36"/>
          <w:szCs w:val="32"/>
        </w:rPr>
      </w:pPr>
      <w:r w:rsidRPr="00587CF4">
        <w:rPr>
          <w:rFonts w:eastAsia="Times New Roman" w:cs="Times New Roman"/>
          <w:i/>
          <w:iCs/>
          <w:color w:val="44546A" w:themeColor="text2"/>
          <w:szCs w:val="24"/>
        </w:rPr>
        <w:t>Tabel 2</w:t>
      </w:r>
      <w:r w:rsidR="005B1DDA">
        <w:rPr>
          <w:rFonts w:eastAsia="Times New Roman" w:cs="Times New Roman"/>
          <w:i/>
          <w:iCs/>
          <w:color w:val="44546A" w:themeColor="text2"/>
          <w:szCs w:val="24"/>
        </w:rPr>
        <w:t>.</w:t>
      </w:r>
      <w:r w:rsidRPr="00587CF4">
        <w:rPr>
          <w:rFonts w:eastAsia="Times New Roman" w:cs="Times New Roman"/>
          <w:i/>
          <w:iCs/>
          <w:color w:val="44546A" w:themeColor="text2"/>
          <w:szCs w:val="24"/>
        </w:rPr>
        <w:t xml:space="preserve"> VKG Kaevandused OÜ kehtivad kaevandamise load ja kaevandatav põlevkivivaru</w:t>
      </w:r>
    </w:p>
    <w:p w14:paraId="5A77A484" w14:textId="4E9112E5" w:rsidR="00B46180" w:rsidRDefault="006D3A39" w:rsidP="002C15DE">
      <w:pPr>
        <w:spacing w:after="200"/>
        <w:jc w:val="both"/>
      </w:pPr>
      <w:r w:rsidRPr="006D3A39">
        <w:rPr>
          <w:noProof/>
        </w:rPr>
        <w:drawing>
          <wp:inline distT="0" distB="0" distL="0" distR="0" wp14:anchorId="4A128036" wp14:editId="6AB2E747">
            <wp:extent cx="5760085" cy="1306195"/>
            <wp:effectExtent l="0" t="0" r="0" b="8255"/>
            <wp:docPr id="929273342" name="Pilt 929273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085" cy="1306195"/>
                    </a:xfrm>
                    <a:prstGeom prst="rect">
                      <a:avLst/>
                    </a:prstGeom>
                    <a:noFill/>
                    <a:ln>
                      <a:noFill/>
                    </a:ln>
                  </pic:spPr>
                </pic:pic>
              </a:graphicData>
            </a:graphic>
          </wp:inline>
        </w:drawing>
      </w:r>
    </w:p>
    <w:p w14:paraId="3AEF33C5" w14:textId="68640BE6" w:rsidR="00B46180" w:rsidRDefault="00B46180" w:rsidP="002C15DE">
      <w:pPr>
        <w:jc w:val="both"/>
      </w:pPr>
      <w:r w:rsidRPr="5E7B1DFB">
        <w:rPr>
          <w:rFonts w:eastAsia="Times New Roman" w:cs="Times New Roman"/>
          <w:szCs w:val="24"/>
        </w:rPr>
        <w:t xml:space="preserve">Uus-Kiviõli II kaevanduses on maavarade registri andmetel 69 282 </w:t>
      </w:r>
      <w:r w:rsidR="00A65D6D">
        <w:rPr>
          <w:rFonts w:eastAsia="Times New Roman" w:cs="Times New Roman"/>
          <w:szCs w:val="24"/>
        </w:rPr>
        <w:t>tuhat tonni</w:t>
      </w:r>
      <w:r w:rsidRPr="5E7B1DFB">
        <w:rPr>
          <w:rFonts w:eastAsia="Times New Roman" w:cs="Times New Roman"/>
          <w:szCs w:val="24"/>
        </w:rPr>
        <w:t xml:space="preserve"> põlevkivi, kuid VKG andmete kohaselt on keskkonnakaitseliste piirangute</w:t>
      </w:r>
      <w:r w:rsidR="002C0DB6">
        <w:rPr>
          <w:rFonts w:eastAsia="Times New Roman" w:cs="Times New Roman"/>
          <w:szCs w:val="24"/>
        </w:rPr>
        <w:t xml:space="preserve"> tõttu</w:t>
      </w:r>
      <w:r w:rsidRPr="5E7B1DFB">
        <w:rPr>
          <w:rFonts w:eastAsia="Times New Roman" w:cs="Times New Roman"/>
          <w:szCs w:val="24"/>
        </w:rPr>
        <w:t xml:space="preserve"> oodata kaevandatava põlevkivivaru vähenemist. Uus-Kiviõli II mitteperspektiivsed varud selguvad kaevandamise käigus, kui on näha tegelik geoloogiline olukord. Lisaks on hinnatud karstitsoonis oleva varu koguseks 5105 </w:t>
      </w:r>
      <w:r w:rsidR="00A65D6D">
        <w:rPr>
          <w:rFonts w:eastAsia="Times New Roman" w:cs="Times New Roman"/>
          <w:szCs w:val="24"/>
        </w:rPr>
        <w:t>tuhat tonni</w:t>
      </w:r>
      <w:r w:rsidRPr="5E7B1DFB">
        <w:rPr>
          <w:rFonts w:eastAsia="Times New Roman" w:cs="Times New Roman"/>
          <w:szCs w:val="24"/>
        </w:rPr>
        <w:t xml:space="preserve"> põlevkivi. Kui arvestada kaevandamise kadudeks tervikutes 25%,  on Uus-Kiviõli II mäeeraldisel 48 133 </w:t>
      </w:r>
      <w:r w:rsidR="00A65D6D">
        <w:rPr>
          <w:rFonts w:eastAsia="Times New Roman" w:cs="Times New Roman"/>
          <w:szCs w:val="24"/>
        </w:rPr>
        <w:t>tuhat tonni</w:t>
      </w:r>
      <w:r w:rsidRPr="5E7B1DFB">
        <w:rPr>
          <w:rFonts w:eastAsia="Times New Roman" w:cs="Times New Roman"/>
          <w:szCs w:val="24"/>
        </w:rPr>
        <w:t xml:space="preserve"> kaevandatavat põlevkivi, millest 5000</w:t>
      </w:r>
      <w:r w:rsidR="00BE6F9D">
        <w:rPr>
          <w:rFonts w:eastAsia="Times New Roman" w:cs="Times New Roman"/>
          <w:szCs w:val="24"/>
        </w:rPr>
        <w:t> </w:t>
      </w:r>
      <w:r w:rsidRPr="5E7B1DFB">
        <w:rPr>
          <w:rFonts w:eastAsia="Times New Roman" w:cs="Times New Roman"/>
          <w:szCs w:val="24"/>
        </w:rPr>
        <w:t>tuhande tonni aastase kaevandamismahu</w:t>
      </w:r>
      <w:r w:rsidR="00A16C59">
        <w:rPr>
          <w:rFonts w:eastAsia="Times New Roman" w:cs="Times New Roman"/>
          <w:szCs w:val="24"/>
        </w:rPr>
        <w:t xml:space="preserve"> korral</w:t>
      </w:r>
      <w:r>
        <w:rPr>
          <w:rFonts w:eastAsia="Times New Roman" w:cs="Times New Roman"/>
          <w:szCs w:val="24"/>
        </w:rPr>
        <w:t xml:space="preserve"> (eeldab loa muutmist, täna</w:t>
      </w:r>
      <w:r w:rsidR="00A16C59">
        <w:rPr>
          <w:rFonts w:eastAsia="Times New Roman" w:cs="Times New Roman"/>
          <w:szCs w:val="24"/>
        </w:rPr>
        <w:t xml:space="preserve"> on</w:t>
      </w:r>
      <w:r>
        <w:rPr>
          <w:rFonts w:eastAsia="Times New Roman" w:cs="Times New Roman"/>
          <w:szCs w:val="24"/>
        </w:rPr>
        <w:t xml:space="preserve"> lubatud kaevandada 2 ml</w:t>
      </w:r>
      <w:r w:rsidR="002C0DB6">
        <w:rPr>
          <w:rFonts w:eastAsia="Times New Roman" w:cs="Times New Roman"/>
          <w:szCs w:val="24"/>
        </w:rPr>
        <w:t>n</w:t>
      </w:r>
      <w:r>
        <w:rPr>
          <w:rFonts w:eastAsia="Times New Roman" w:cs="Times New Roman"/>
          <w:szCs w:val="24"/>
        </w:rPr>
        <w:t> t</w:t>
      </w:r>
      <w:r w:rsidR="000D70A9">
        <w:rPr>
          <w:rFonts w:eastAsia="Times New Roman" w:cs="Times New Roman"/>
          <w:szCs w:val="24"/>
        </w:rPr>
        <w:t>onni</w:t>
      </w:r>
      <w:r>
        <w:rPr>
          <w:rFonts w:eastAsia="Times New Roman" w:cs="Times New Roman"/>
          <w:szCs w:val="24"/>
        </w:rPr>
        <w:t>)</w:t>
      </w:r>
      <w:r w:rsidRPr="5E7B1DFB">
        <w:rPr>
          <w:rFonts w:eastAsia="Times New Roman" w:cs="Times New Roman"/>
          <w:szCs w:val="24"/>
        </w:rPr>
        <w:t xml:space="preserve"> jätkub </w:t>
      </w:r>
      <w:r w:rsidR="002C0DB6">
        <w:rPr>
          <w:rFonts w:eastAsia="Times New Roman" w:cs="Times New Roman"/>
          <w:szCs w:val="24"/>
        </w:rPr>
        <w:t>kümneks</w:t>
      </w:r>
      <w:r w:rsidRPr="5E7B1DFB">
        <w:rPr>
          <w:rFonts w:eastAsia="Times New Roman" w:cs="Times New Roman"/>
          <w:szCs w:val="24"/>
        </w:rPr>
        <w:t xml:space="preserve"> aastaks. Seejuures tuleb arvestada kaevanduse avamiseks vajalike ettevalmistustööde ajalise kuluga.</w:t>
      </w:r>
    </w:p>
    <w:p w14:paraId="05A1E1EA" w14:textId="096D34ED" w:rsidR="00B46180" w:rsidRDefault="00B46180" w:rsidP="002C15DE">
      <w:pPr>
        <w:jc w:val="both"/>
      </w:pPr>
    </w:p>
    <w:p w14:paraId="2E647D37" w14:textId="75C64BF8" w:rsidR="00B46180" w:rsidRDefault="00B46180" w:rsidP="002C15DE">
      <w:pPr>
        <w:jc w:val="both"/>
      </w:pPr>
      <w:r w:rsidRPr="5E7B1DFB">
        <w:rPr>
          <w:rFonts w:eastAsia="Times New Roman" w:cs="Times New Roman"/>
          <w:szCs w:val="24"/>
        </w:rPr>
        <w:t>VKG on esita</w:t>
      </w:r>
      <w:r w:rsidR="002C0DB6">
        <w:rPr>
          <w:rFonts w:eastAsia="Times New Roman" w:cs="Times New Roman"/>
          <w:szCs w:val="24"/>
        </w:rPr>
        <w:t>n</w:t>
      </w:r>
      <w:r w:rsidRPr="5E7B1DFB">
        <w:rPr>
          <w:rFonts w:eastAsia="Times New Roman" w:cs="Times New Roman"/>
          <w:szCs w:val="24"/>
        </w:rPr>
        <w:t xml:space="preserve">ud loa andjale kuus kaevandamise loa või loa muutmise taotlust, millest kolm uutele mäeeraldistele, üks loa muutmise taotlus mäeeraldise laiendamiseks ja kaks loa muutmiseks muudel põhjustel (kaevandamise aastamäära suurendamine, loa </w:t>
      </w:r>
      <w:proofErr w:type="spellStart"/>
      <w:r w:rsidRPr="5E7B1DFB">
        <w:rPr>
          <w:rFonts w:eastAsia="Times New Roman" w:cs="Times New Roman"/>
          <w:szCs w:val="24"/>
        </w:rPr>
        <w:t>kõrvaltingimuste</w:t>
      </w:r>
      <w:proofErr w:type="spellEnd"/>
      <w:r w:rsidRPr="5E7B1DFB">
        <w:rPr>
          <w:rFonts w:eastAsia="Times New Roman" w:cs="Times New Roman"/>
          <w:szCs w:val="24"/>
        </w:rPr>
        <w:t xml:space="preserve"> muutmine).</w:t>
      </w:r>
    </w:p>
    <w:p w14:paraId="60246B17" w14:textId="77777777" w:rsidR="00B46180" w:rsidRDefault="00B46180" w:rsidP="002C15DE">
      <w:pPr>
        <w:jc w:val="both"/>
        <w:rPr>
          <w:rFonts w:eastAsia="Times New Roman" w:cs="Times New Roman"/>
          <w:szCs w:val="24"/>
        </w:rPr>
      </w:pPr>
    </w:p>
    <w:p w14:paraId="702D2F76" w14:textId="7C9276FC" w:rsidR="00B46180" w:rsidRDefault="002C0DB6" w:rsidP="002C15DE">
      <w:pPr>
        <w:jc w:val="both"/>
        <w:rPr>
          <w:rFonts w:eastAsia="Times New Roman" w:cs="Times New Roman"/>
        </w:rPr>
      </w:pPr>
      <w:r>
        <w:rPr>
          <w:rFonts w:eastAsia="Times New Roman" w:cs="Times New Roman"/>
        </w:rPr>
        <w:t>Seadusemuudatuse tulemusena</w:t>
      </w:r>
      <w:r w:rsidR="00B46180" w:rsidRPr="20672F95">
        <w:rPr>
          <w:rFonts w:eastAsia="Times New Roman" w:cs="Times New Roman"/>
        </w:rPr>
        <w:t xml:space="preserve"> peatuvad VKG loa taotluste menetlused uue loa saamiseks järgmistele mäeeraldistele – </w:t>
      </w:r>
      <w:proofErr w:type="spellStart"/>
      <w:r w:rsidR="00B46180" w:rsidRPr="20672F95">
        <w:rPr>
          <w:rFonts w:eastAsia="Times New Roman" w:cs="Times New Roman"/>
        </w:rPr>
        <w:t>Oandu</w:t>
      </w:r>
      <w:proofErr w:type="spellEnd"/>
      <w:r w:rsidR="00B46180" w:rsidRPr="20672F95">
        <w:rPr>
          <w:rFonts w:eastAsia="Times New Roman" w:cs="Times New Roman"/>
        </w:rPr>
        <w:t xml:space="preserve">, Sonda ja </w:t>
      </w:r>
      <w:proofErr w:type="spellStart"/>
      <w:r w:rsidR="00B46180" w:rsidRPr="20672F95">
        <w:rPr>
          <w:rFonts w:eastAsia="Times New Roman" w:cs="Times New Roman"/>
        </w:rPr>
        <w:t>Seli</w:t>
      </w:r>
      <w:proofErr w:type="spellEnd"/>
      <w:r w:rsidR="00B46180" w:rsidRPr="20672F95">
        <w:rPr>
          <w:rFonts w:eastAsia="Times New Roman" w:cs="Times New Roman"/>
        </w:rPr>
        <w:t>. Eelnõu</w:t>
      </w:r>
      <w:r w:rsidR="00B46180">
        <w:rPr>
          <w:rFonts w:eastAsia="Times New Roman" w:cs="Times New Roman"/>
        </w:rPr>
        <w:t>kohase seaduse jõustumisel</w:t>
      </w:r>
      <w:r w:rsidR="00B46180" w:rsidRPr="20672F95">
        <w:rPr>
          <w:rFonts w:eastAsia="Times New Roman" w:cs="Times New Roman"/>
        </w:rPr>
        <w:t xml:space="preserve"> ei peat</w:t>
      </w:r>
      <w:r w:rsidR="00B46180">
        <w:rPr>
          <w:rFonts w:eastAsia="Times New Roman" w:cs="Times New Roman"/>
        </w:rPr>
        <w:t>u</w:t>
      </w:r>
      <w:r w:rsidR="00B46180" w:rsidRPr="20672F95">
        <w:rPr>
          <w:rFonts w:eastAsia="Times New Roman" w:cs="Times New Roman"/>
        </w:rPr>
        <w:t xml:space="preserve"> Uus-Kiviõli II ja </w:t>
      </w:r>
      <w:proofErr w:type="spellStart"/>
      <w:r w:rsidR="00B46180" w:rsidRPr="20672F95">
        <w:rPr>
          <w:rFonts w:eastAsia="Times New Roman" w:cs="Times New Roman"/>
        </w:rPr>
        <w:t>Ojamaa</w:t>
      </w:r>
      <w:proofErr w:type="spellEnd"/>
      <w:r w:rsidR="00B46180" w:rsidRPr="20672F95">
        <w:rPr>
          <w:rFonts w:eastAsia="Times New Roman" w:cs="Times New Roman"/>
        </w:rPr>
        <w:t xml:space="preserve"> kaevanduse laiendamise menetlus</w:t>
      </w:r>
      <w:r w:rsidR="00B46180">
        <w:rPr>
          <w:rFonts w:eastAsia="Times New Roman" w:cs="Times New Roman"/>
        </w:rPr>
        <w:t>ed</w:t>
      </w:r>
      <w:r w:rsidR="00B46180" w:rsidRPr="20672F95">
        <w:rPr>
          <w:rFonts w:eastAsia="Times New Roman" w:cs="Times New Roman"/>
        </w:rPr>
        <w:t xml:space="preserve"> </w:t>
      </w:r>
      <w:r w:rsidR="00B46180">
        <w:rPr>
          <w:rFonts w:eastAsia="Times New Roman" w:cs="Times New Roman"/>
        </w:rPr>
        <w:t>(</w:t>
      </w:r>
      <w:r w:rsidR="00B46180" w:rsidRPr="20672F95">
        <w:rPr>
          <w:rFonts w:eastAsia="Times New Roman" w:cs="Times New Roman"/>
        </w:rPr>
        <w:t>erand</w:t>
      </w:r>
      <w:r w:rsidR="00B46180">
        <w:rPr>
          <w:rFonts w:eastAsia="Times New Roman" w:cs="Times New Roman"/>
        </w:rPr>
        <w:t>id</w:t>
      </w:r>
      <w:r w:rsidR="00B46180" w:rsidRPr="20672F95">
        <w:rPr>
          <w:rFonts w:eastAsia="Times New Roman" w:cs="Times New Roman"/>
        </w:rPr>
        <w:t xml:space="preserve"> </w:t>
      </w:r>
      <w:proofErr w:type="spellStart"/>
      <w:r w:rsidR="002E4142">
        <w:rPr>
          <w:rFonts w:eastAsia="Times New Roman" w:cs="Times New Roman"/>
        </w:rPr>
        <w:t>MaaPSi</w:t>
      </w:r>
      <w:proofErr w:type="spellEnd"/>
      <w:r w:rsidR="002E4142">
        <w:rPr>
          <w:rFonts w:eastAsia="Times New Roman" w:cs="Times New Roman"/>
        </w:rPr>
        <w:t xml:space="preserve"> § 135</w:t>
      </w:r>
      <w:r w:rsidR="002E4142" w:rsidRPr="00252DE3">
        <w:rPr>
          <w:rFonts w:eastAsia="Times New Roman" w:cs="Times New Roman"/>
          <w:vertAlign w:val="superscript"/>
        </w:rPr>
        <w:t>10</w:t>
      </w:r>
      <w:r w:rsidR="002E4142">
        <w:rPr>
          <w:rFonts w:eastAsia="Times New Roman" w:cs="Times New Roman"/>
        </w:rPr>
        <w:t xml:space="preserve"> </w:t>
      </w:r>
      <w:r w:rsidR="00B46180" w:rsidRPr="20672F95">
        <w:rPr>
          <w:rFonts w:eastAsia="Times New Roman" w:cs="Times New Roman"/>
        </w:rPr>
        <w:t>lõi</w:t>
      </w:r>
      <w:r w:rsidR="00B46180">
        <w:rPr>
          <w:rFonts w:eastAsia="Times New Roman" w:cs="Times New Roman"/>
        </w:rPr>
        <w:t>getes</w:t>
      </w:r>
      <w:r w:rsidR="00B46180" w:rsidRPr="20672F95">
        <w:rPr>
          <w:rFonts w:eastAsia="Times New Roman" w:cs="Times New Roman"/>
        </w:rPr>
        <w:t xml:space="preserve"> </w:t>
      </w:r>
      <w:r w:rsidR="00B46180">
        <w:rPr>
          <w:rFonts w:eastAsia="Times New Roman" w:cs="Times New Roman"/>
        </w:rPr>
        <w:t>5 ja 6)</w:t>
      </w:r>
      <w:r w:rsidR="00B46180" w:rsidRPr="20672F95">
        <w:rPr>
          <w:rFonts w:eastAsia="Times New Roman" w:cs="Times New Roman"/>
        </w:rPr>
        <w:t xml:space="preserve">. Seega avaldab eelnõu </w:t>
      </w:r>
      <w:r w:rsidR="00B46180">
        <w:rPr>
          <w:rFonts w:eastAsia="Times New Roman" w:cs="Times New Roman"/>
        </w:rPr>
        <w:t xml:space="preserve">jõustumine </w:t>
      </w:r>
      <w:r w:rsidR="00B46180" w:rsidRPr="20672F95">
        <w:rPr>
          <w:rFonts w:eastAsia="Times New Roman" w:cs="Times New Roman"/>
        </w:rPr>
        <w:t>mõju uutele mäeeraldistele esitatud loa taotluste menetlustele.</w:t>
      </w:r>
    </w:p>
    <w:p w14:paraId="1082C778" w14:textId="3C4B9761" w:rsidR="00B46180" w:rsidRDefault="00B46180" w:rsidP="002C15DE">
      <w:pPr>
        <w:jc w:val="both"/>
        <w:rPr>
          <w:rFonts w:cs="Times New Roman"/>
        </w:rPr>
      </w:pPr>
    </w:p>
    <w:p w14:paraId="042AF4FA" w14:textId="77777777" w:rsidR="00B46180" w:rsidRDefault="00B46180" w:rsidP="002C15DE">
      <w:pPr>
        <w:jc w:val="both"/>
        <w:rPr>
          <w:rFonts w:cs="Times New Roman"/>
          <w:b/>
          <w:bCs/>
        </w:rPr>
      </w:pPr>
      <w:bookmarkStart w:id="11" w:name="_Hlk157776892"/>
      <w:r w:rsidRPr="5E7B1DFB">
        <w:rPr>
          <w:rFonts w:cs="Times New Roman"/>
          <w:b/>
          <w:bCs/>
        </w:rPr>
        <w:t>Kiviõli Keemiatööstuse OÜ</w:t>
      </w:r>
    </w:p>
    <w:p w14:paraId="7F04DF00" w14:textId="612962E6" w:rsidR="00B46180" w:rsidRDefault="00B46180" w:rsidP="002C15DE">
      <w:pPr>
        <w:jc w:val="both"/>
        <w:rPr>
          <w:rFonts w:eastAsia="Times New Roman" w:cs="Times New Roman"/>
        </w:rPr>
      </w:pPr>
      <w:r w:rsidRPr="5E7B1DFB">
        <w:rPr>
          <w:rFonts w:eastAsiaTheme="minorEastAsia"/>
          <w:szCs w:val="24"/>
        </w:rPr>
        <w:t xml:space="preserve">Kiviõli Keemiatööstuse OÜ-l (edaspidi ka </w:t>
      </w:r>
      <w:r w:rsidRPr="00DC210F">
        <w:rPr>
          <w:rFonts w:eastAsiaTheme="minorEastAsia"/>
          <w:i/>
          <w:iCs/>
          <w:szCs w:val="24"/>
        </w:rPr>
        <w:t>KKT</w:t>
      </w:r>
      <w:r w:rsidRPr="5E7B1DFB">
        <w:rPr>
          <w:rFonts w:eastAsiaTheme="minorEastAsia"/>
          <w:szCs w:val="24"/>
        </w:rPr>
        <w:t xml:space="preserve">) on kaks kehtivat kaevandamisluba, </w:t>
      </w:r>
      <w:r w:rsidR="00BE6F9D">
        <w:rPr>
          <w:rFonts w:eastAsiaTheme="minorEastAsia"/>
          <w:szCs w:val="24"/>
        </w:rPr>
        <w:br/>
      </w:r>
      <w:r w:rsidRPr="5E7B1DFB">
        <w:rPr>
          <w:rFonts w:eastAsiaTheme="minorEastAsia"/>
          <w:szCs w:val="24"/>
        </w:rPr>
        <w:t xml:space="preserve">Põhja-Kiviõli ja Põhja-Kiviõli II mäeeraldistel. Maavarade registri andmetel on mäeeraldistel kokku 10 555 </w:t>
      </w:r>
      <w:r w:rsidR="00A65D6D">
        <w:rPr>
          <w:rFonts w:eastAsiaTheme="minorEastAsia"/>
          <w:szCs w:val="24"/>
        </w:rPr>
        <w:t>tuhat tonni</w:t>
      </w:r>
      <w:r w:rsidRPr="5E7B1DFB">
        <w:rPr>
          <w:rFonts w:eastAsiaTheme="minorEastAsia"/>
          <w:szCs w:val="24"/>
        </w:rPr>
        <w:t xml:space="preserve"> põlevkivi (</w:t>
      </w:r>
      <w:r>
        <w:rPr>
          <w:rFonts w:eastAsiaTheme="minorEastAsia"/>
          <w:szCs w:val="24"/>
        </w:rPr>
        <w:t>t</w:t>
      </w:r>
      <w:r w:rsidRPr="5E7B1DFB">
        <w:rPr>
          <w:rFonts w:eastAsiaTheme="minorEastAsia"/>
          <w:szCs w:val="24"/>
        </w:rPr>
        <w:t>abel 3).</w:t>
      </w:r>
    </w:p>
    <w:p w14:paraId="78EC0E70" w14:textId="77777777" w:rsidR="00B46180" w:rsidRDefault="00B46180" w:rsidP="002C15DE">
      <w:pPr>
        <w:jc w:val="both"/>
      </w:pPr>
      <w:r w:rsidRPr="6C806D42">
        <w:rPr>
          <w:rFonts w:eastAsia="Times New Roman" w:cs="Times New Roman"/>
          <w:szCs w:val="24"/>
        </w:rPr>
        <w:lastRenderedPageBreak/>
        <w:t xml:space="preserve"> </w:t>
      </w:r>
    </w:p>
    <w:p w14:paraId="12F2E03E" w14:textId="3951751C" w:rsidR="00B46180" w:rsidRPr="00B50A24" w:rsidRDefault="00B46180" w:rsidP="00A65D6D">
      <w:pPr>
        <w:keepNext/>
        <w:keepLines/>
        <w:spacing w:after="200"/>
        <w:jc w:val="both"/>
        <w:rPr>
          <w:sz w:val="36"/>
          <w:szCs w:val="32"/>
        </w:rPr>
      </w:pPr>
      <w:r w:rsidRPr="00B50A24">
        <w:rPr>
          <w:rFonts w:eastAsia="Times New Roman" w:cs="Times New Roman"/>
          <w:i/>
          <w:iCs/>
          <w:color w:val="44546A" w:themeColor="text2"/>
          <w:szCs w:val="24"/>
        </w:rPr>
        <w:t>Tabel 3</w:t>
      </w:r>
      <w:r w:rsidR="00633C80">
        <w:rPr>
          <w:rFonts w:eastAsia="Times New Roman" w:cs="Times New Roman"/>
          <w:i/>
          <w:iCs/>
          <w:color w:val="44546A" w:themeColor="text2"/>
          <w:szCs w:val="24"/>
        </w:rPr>
        <w:t>.</w:t>
      </w:r>
      <w:r w:rsidRPr="00B50A24">
        <w:rPr>
          <w:rFonts w:eastAsia="Times New Roman" w:cs="Times New Roman"/>
          <w:i/>
          <w:iCs/>
          <w:color w:val="44546A" w:themeColor="text2"/>
          <w:szCs w:val="24"/>
        </w:rPr>
        <w:t xml:space="preserve"> Kiviõli Keemiatööstuse OÜ kehtivad kaevandamisload ja kaevandatav põlevkivivaru</w:t>
      </w:r>
    </w:p>
    <w:p w14:paraId="0A916040" w14:textId="072B8AA2" w:rsidR="00B46180" w:rsidRDefault="00624E34" w:rsidP="002C15DE">
      <w:pPr>
        <w:jc w:val="both"/>
      </w:pPr>
      <w:r w:rsidRPr="00624E34">
        <w:rPr>
          <w:noProof/>
        </w:rPr>
        <w:drawing>
          <wp:inline distT="0" distB="0" distL="0" distR="0" wp14:anchorId="786B2218" wp14:editId="2DA08EDE">
            <wp:extent cx="5760085" cy="854710"/>
            <wp:effectExtent l="0" t="0" r="0" b="2540"/>
            <wp:docPr id="886913459" name="Pilt 8869134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60085" cy="854710"/>
                    </a:xfrm>
                    <a:prstGeom prst="rect">
                      <a:avLst/>
                    </a:prstGeom>
                    <a:noFill/>
                    <a:ln>
                      <a:noFill/>
                    </a:ln>
                  </pic:spPr>
                </pic:pic>
              </a:graphicData>
            </a:graphic>
          </wp:inline>
        </w:drawing>
      </w:r>
    </w:p>
    <w:p w14:paraId="062633CC" w14:textId="77777777" w:rsidR="00B46180" w:rsidRDefault="00B46180" w:rsidP="002C15DE">
      <w:pPr>
        <w:jc w:val="both"/>
        <w:rPr>
          <w:rFonts w:eastAsia="Times New Roman" w:cs="Times New Roman"/>
          <w:color w:val="000000" w:themeColor="text1"/>
          <w:szCs w:val="24"/>
        </w:rPr>
      </w:pPr>
    </w:p>
    <w:p w14:paraId="029DC399" w14:textId="0E9EC016" w:rsidR="00B46180" w:rsidRDefault="00B46180" w:rsidP="002C15DE">
      <w:pPr>
        <w:jc w:val="both"/>
        <w:rPr>
          <w:rFonts w:eastAsia="Times New Roman" w:cs="Times New Roman"/>
          <w:szCs w:val="24"/>
        </w:rPr>
      </w:pPr>
      <w:r w:rsidRPr="5E7B1DFB">
        <w:rPr>
          <w:rFonts w:eastAsia="Times New Roman" w:cs="Times New Roman"/>
          <w:color w:val="000000" w:themeColor="text1"/>
        </w:rPr>
        <w:t>KKT esitatud andmete alusel ei ole Põhja-Kiviõli põlevkivikarjääri alal olev põlevkivivaru 25</w:t>
      </w:r>
      <w:r>
        <w:rPr>
          <w:rFonts w:eastAsia="Times New Roman" w:cs="Times New Roman"/>
          <w:color w:val="000000" w:themeColor="text1"/>
        </w:rPr>
        <w:t> </w:t>
      </w:r>
      <w:r w:rsidR="00A65D6D">
        <w:rPr>
          <w:rFonts w:eastAsia="Times New Roman" w:cs="Times New Roman"/>
          <w:color w:val="000000" w:themeColor="text1"/>
        </w:rPr>
        <w:t>tuhat tonni</w:t>
      </w:r>
      <w:r w:rsidRPr="5E7B1DFB">
        <w:rPr>
          <w:rFonts w:eastAsia="Times New Roman" w:cs="Times New Roman"/>
          <w:color w:val="000000" w:themeColor="text1"/>
        </w:rPr>
        <w:t xml:space="preserve"> praeguse teadmise kohaselt kaevandatav. Lisaks </w:t>
      </w:r>
      <w:r w:rsidR="002C0DB6">
        <w:rPr>
          <w:rFonts w:eastAsia="Times New Roman" w:cs="Times New Roman"/>
          <w:color w:val="000000" w:themeColor="text1"/>
        </w:rPr>
        <w:t>tuleb</w:t>
      </w:r>
      <w:r w:rsidRPr="5E7B1DFB">
        <w:rPr>
          <w:rFonts w:eastAsia="Times New Roman" w:cs="Times New Roman"/>
          <w:color w:val="000000" w:themeColor="text1"/>
        </w:rPr>
        <w:t xml:space="preserve"> tõenäoliselt </w:t>
      </w:r>
      <w:r w:rsidRPr="5E7B1DFB">
        <w:rPr>
          <w:rFonts w:eastAsia="Times New Roman" w:cs="Times New Roman"/>
        </w:rPr>
        <w:t>Põhja-Kiviõli II mäeeraldistel</w:t>
      </w:r>
      <w:r w:rsidRPr="5E7B1DFB">
        <w:rPr>
          <w:rFonts w:eastAsia="Times New Roman" w:cs="Times New Roman"/>
          <w:color w:val="000000" w:themeColor="text1"/>
        </w:rPr>
        <w:t xml:space="preserve"> jätta tervikud </w:t>
      </w:r>
      <w:proofErr w:type="spellStart"/>
      <w:r w:rsidRPr="5E7B1DFB">
        <w:rPr>
          <w:rFonts w:eastAsia="Times New Roman" w:cs="Times New Roman"/>
          <w:color w:val="000000" w:themeColor="text1"/>
        </w:rPr>
        <w:t>Satsu</w:t>
      </w:r>
      <w:proofErr w:type="spellEnd"/>
      <w:r w:rsidRPr="5E7B1DFB">
        <w:rPr>
          <w:rFonts w:eastAsia="Times New Roman" w:cs="Times New Roman"/>
          <w:color w:val="000000" w:themeColor="text1"/>
        </w:rPr>
        <w:t xml:space="preserve"> oja piiranguvööndi kaitseks ning </w:t>
      </w:r>
      <w:proofErr w:type="spellStart"/>
      <w:r w:rsidRPr="5E7B1DFB">
        <w:rPr>
          <w:rFonts w:eastAsia="Times New Roman" w:cs="Times New Roman"/>
          <w:color w:val="000000" w:themeColor="text1"/>
        </w:rPr>
        <w:t>Satsu</w:t>
      </w:r>
      <w:proofErr w:type="spellEnd"/>
      <w:r w:rsidRPr="5E7B1DFB">
        <w:rPr>
          <w:rFonts w:eastAsia="Times New Roman" w:cs="Times New Roman"/>
          <w:color w:val="000000" w:themeColor="text1"/>
        </w:rPr>
        <w:t xml:space="preserve"> tee aluse terviku jaoks, mis vähendavad mäeeraldise kaevandatvat varu kokku 1394 </w:t>
      </w:r>
      <w:r w:rsidR="00A65D6D">
        <w:rPr>
          <w:rFonts w:eastAsia="Times New Roman" w:cs="Times New Roman"/>
          <w:color w:val="000000" w:themeColor="text1"/>
        </w:rPr>
        <w:t>tuhat tonni</w:t>
      </w:r>
      <w:r w:rsidRPr="5E7B1DFB">
        <w:rPr>
          <w:rFonts w:eastAsia="Times New Roman" w:cs="Times New Roman"/>
          <w:color w:val="000000" w:themeColor="text1"/>
        </w:rPr>
        <w:t>. Lisaks paikneb osa põlevkivivarust rikkevööndis</w:t>
      </w:r>
      <w:r w:rsidR="002C0DB6">
        <w:rPr>
          <w:rFonts w:eastAsia="Times New Roman" w:cs="Times New Roman"/>
          <w:color w:val="000000" w:themeColor="text1"/>
        </w:rPr>
        <w:t>,</w:t>
      </w:r>
      <w:r w:rsidRPr="5E7B1DFB">
        <w:rPr>
          <w:rFonts w:eastAsia="Times New Roman" w:cs="Times New Roman"/>
          <w:color w:val="000000" w:themeColor="text1"/>
        </w:rPr>
        <w:t xml:space="preserve"> samuti ei ole osa põlevkivist avamusjoone tõttu kaevandatav</w:t>
      </w:r>
      <w:r w:rsidR="002C0DB6">
        <w:rPr>
          <w:rFonts w:eastAsia="Times New Roman" w:cs="Times New Roman"/>
          <w:color w:val="000000" w:themeColor="text1"/>
        </w:rPr>
        <w:t xml:space="preserve"> ja selle</w:t>
      </w:r>
      <w:r w:rsidRPr="5E7B1DFB">
        <w:rPr>
          <w:rFonts w:eastAsia="Times New Roman" w:cs="Times New Roman"/>
          <w:color w:val="000000" w:themeColor="text1"/>
        </w:rPr>
        <w:t xml:space="preserve"> kogus selgub neis piirkondades kaevandama hakates. Sellest tulenevalt on </w:t>
      </w:r>
      <w:proofErr w:type="spellStart"/>
      <w:r w:rsidRPr="5E7B1DFB">
        <w:rPr>
          <w:rFonts w:eastAsia="Times New Roman" w:cs="Times New Roman"/>
          <w:color w:val="000000" w:themeColor="text1"/>
        </w:rPr>
        <w:t>KKTl</w:t>
      </w:r>
      <w:proofErr w:type="spellEnd"/>
      <w:r w:rsidRPr="5E7B1DFB">
        <w:rPr>
          <w:rFonts w:eastAsia="Times New Roman" w:cs="Times New Roman"/>
          <w:color w:val="000000" w:themeColor="text1"/>
        </w:rPr>
        <w:t xml:space="preserve"> kaevandatavat varu 9136 </w:t>
      </w:r>
      <w:r w:rsidR="00A65D6D">
        <w:rPr>
          <w:rFonts w:eastAsia="Times New Roman" w:cs="Times New Roman"/>
          <w:color w:val="000000" w:themeColor="text1"/>
        </w:rPr>
        <w:t>tuhat tonni</w:t>
      </w:r>
      <w:r w:rsidRPr="5E7B1DFB">
        <w:rPr>
          <w:rFonts w:eastAsia="Times New Roman" w:cs="Times New Roman"/>
          <w:color w:val="000000" w:themeColor="text1"/>
        </w:rPr>
        <w:t xml:space="preserve">. Ettevõtte prognoositav kaevandamise keskmine aastane kogus on 1200 tuh t, kaevandatavat varu 9136 </w:t>
      </w:r>
      <w:r w:rsidR="00A65D6D">
        <w:rPr>
          <w:rFonts w:eastAsia="Times New Roman" w:cs="Times New Roman"/>
          <w:color w:val="000000" w:themeColor="text1"/>
        </w:rPr>
        <w:t>tuhat tonni</w:t>
      </w:r>
      <w:r w:rsidRPr="5E7B1DFB">
        <w:rPr>
          <w:rFonts w:eastAsia="Times New Roman" w:cs="Times New Roman"/>
          <w:color w:val="000000" w:themeColor="text1"/>
        </w:rPr>
        <w:t xml:space="preserve"> jätkuks sellisel juhul kuni </w:t>
      </w:r>
      <w:r>
        <w:rPr>
          <w:rFonts w:eastAsia="Times New Roman" w:cs="Times New Roman"/>
          <w:color w:val="000000" w:themeColor="text1"/>
        </w:rPr>
        <w:t>kaheksaks</w:t>
      </w:r>
      <w:r w:rsidRPr="5E7B1DFB">
        <w:rPr>
          <w:rFonts w:eastAsia="Times New Roman" w:cs="Times New Roman"/>
          <w:color w:val="000000" w:themeColor="text1"/>
        </w:rPr>
        <w:t xml:space="preserve"> aastaks, kuid rikkevööndi tõttu võib kaevandatav</w:t>
      </w:r>
      <w:r w:rsidR="006F37E5">
        <w:rPr>
          <w:rFonts w:eastAsia="Times New Roman" w:cs="Times New Roman"/>
          <w:color w:val="000000" w:themeColor="text1"/>
        </w:rPr>
        <w:t>a</w:t>
      </w:r>
      <w:r w:rsidRPr="5E7B1DFB">
        <w:rPr>
          <w:rFonts w:eastAsia="Times New Roman" w:cs="Times New Roman"/>
          <w:color w:val="000000" w:themeColor="text1"/>
        </w:rPr>
        <w:t xml:space="preserve"> varu kogus ja seega varu jätkuvus väheneda</w:t>
      </w:r>
      <w:r w:rsidR="00DB659D">
        <w:rPr>
          <w:rFonts w:eastAsiaTheme="minorEastAsia"/>
          <w:color w:val="000000" w:themeColor="text1"/>
          <w:szCs w:val="24"/>
        </w:rPr>
        <w:t>. Rikkevööndeid</w:t>
      </w:r>
      <w:r w:rsidR="002F7022">
        <w:rPr>
          <w:rFonts w:eastAsiaTheme="minorEastAsia"/>
          <w:color w:val="000000" w:themeColor="text1"/>
          <w:szCs w:val="24"/>
        </w:rPr>
        <w:t xml:space="preserve"> </w:t>
      </w:r>
      <w:r w:rsidRPr="5E7B1DFB">
        <w:rPr>
          <w:rFonts w:eastAsiaTheme="minorEastAsia"/>
          <w:color w:val="000000" w:themeColor="text1"/>
          <w:szCs w:val="24"/>
        </w:rPr>
        <w:t>on karjääris kuus ja viis neist on veel suuremas osas läbindamata, mistõttu ei ole maavara kadu seal</w:t>
      </w:r>
      <w:r>
        <w:rPr>
          <w:rFonts w:eastAsiaTheme="minorEastAsia"/>
          <w:color w:val="000000" w:themeColor="text1"/>
          <w:szCs w:val="24"/>
        </w:rPr>
        <w:t xml:space="preserve"> veel </w:t>
      </w:r>
      <w:r w:rsidRPr="00FF7D66">
        <w:rPr>
          <w:rFonts w:eastAsiaTheme="minorEastAsia"/>
          <w:color w:val="000000" w:themeColor="text1"/>
          <w:szCs w:val="24"/>
        </w:rPr>
        <w:t>teada</w:t>
      </w:r>
      <w:r w:rsidR="00EC492D">
        <w:rPr>
          <w:rFonts w:eastAsiaTheme="minorEastAsia"/>
          <w:color w:val="000000" w:themeColor="text1"/>
          <w:szCs w:val="24"/>
        </w:rPr>
        <w:t>, see selgub mäetööde käigus</w:t>
      </w:r>
      <w:r w:rsidRPr="5E7B1DFB">
        <w:rPr>
          <w:rFonts w:eastAsiaTheme="minorEastAsia"/>
          <w:color w:val="000000" w:themeColor="text1"/>
          <w:szCs w:val="24"/>
        </w:rPr>
        <w:t>.</w:t>
      </w:r>
    </w:p>
    <w:bookmarkEnd w:id="11"/>
    <w:p w14:paraId="796577AE" w14:textId="01742E8D" w:rsidR="00B46180" w:rsidRDefault="00B46180" w:rsidP="002C15DE">
      <w:pPr>
        <w:jc w:val="both"/>
      </w:pPr>
    </w:p>
    <w:p w14:paraId="44AD49C5" w14:textId="327D40C3" w:rsidR="00B46180" w:rsidRPr="00DB659D" w:rsidRDefault="00B46180" w:rsidP="002C15DE">
      <w:pPr>
        <w:jc w:val="both"/>
        <w:rPr>
          <w:rFonts w:eastAsia="Times New Roman" w:cs="Times New Roman"/>
        </w:rPr>
      </w:pPr>
      <w:bookmarkStart w:id="12" w:name="_Hlk157776839"/>
      <w:r w:rsidRPr="20672F95">
        <w:rPr>
          <w:rFonts w:eastAsia="Times New Roman" w:cs="Times New Roman"/>
        </w:rPr>
        <w:t xml:space="preserve">KKT on esitanud põlevkivi kaevandamise eesmärgil maavaravaru uurimiseks Uljaste uuringuruumis geoloogilise uuringu loa taotluse (registreeritud Keskkonnaameti dokumendihaldussüsteemis 29.11.2019 numbriga 12-2/19/519). </w:t>
      </w:r>
      <w:r w:rsidR="006F37E5">
        <w:rPr>
          <w:rFonts w:eastAsia="Times New Roman" w:cs="Times New Roman"/>
        </w:rPr>
        <w:t>V</w:t>
      </w:r>
      <w:r w:rsidRPr="20672F95">
        <w:rPr>
          <w:rFonts w:eastAsia="Times New Roman" w:cs="Times New Roman"/>
        </w:rPr>
        <w:t>õimaliku mõju</w:t>
      </w:r>
      <w:r w:rsidR="006F37E5">
        <w:rPr>
          <w:rFonts w:eastAsia="Times New Roman" w:cs="Times New Roman"/>
        </w:rPr>
        <w:t xml:space="preserve"> tõttu</w:t>
      </w:r>
      <w:r w:rsidRPr="20672F95">
        <w:rPr>
          <w:rFonts w:eastAsia="Times New Roman" w:cs="Times New Roman"/>
        </w:rPr>
        <w:t xml:space="preserve"> Uljaste järvele ja veerežiimile tehakse seal keskkonnauuringuid. Eelnõukohase muudatuse jõustumisel ei ole otsest mõju geoloogilise uuringuloa taotluse menetlusele, kuna muudatus hakkab kehtima üksnes kaevandamislubadele. Ettevõttel on menetluses ka loa muutmise taotlus mäeeraldise laiendamiseks Sonda II põlevkivikaevanduse mäeeraldisele</w:t>
      </w:r>
      <w:r>
        <w:rPr>
          <w:rFonts w:eastAsia="Times New Roman" w:cs="Times New Roman"/>
        </w:rPr>
        <w:t>.</w:t>
      </w:r>
      <w:r w:rsidRPr="20672F95">
        <w:rPr>
          <w:rFonts w:eastAsia="Times New Roman" w:cs="Times New Roman"/>
        </w:rPr>
        <w:t xml:space="preserve"> </w:t>
      </w:r>
      <w:r w:rsidR="006F37E5">
        <w:rPr>
          <w:rFonts w:eastAsia="Times New Roman" w:cs="Times New Roman"/>
        </w:rPr>
        <w:t>Eelnõukohase muudatuse järgi</w:t>
      </w:r>
      <w:r w:rsidRPr="20672F95">
        <w:rPr>
          <w:rFonts w:eastAsia="Times New Roman" w:cs="Times New Roman"/>
        </w:rPr>
        <w:t xml:space="preserve"> ei peatu </w:t>
      </w:r>
      <w:r>
        <w:rPr>
          <w:rFonts w:eastAsia="Times New Roman" w:cs="Times New Roman"/>
        </w:rPr>
        <w:t>mäeeraldise laiendamise</w:t>
      </w:r>
      <w:r w:rsidRPr="20672F95">
        <w:rPr>
          <w:rFonts w:eastAsia="Times New Roman" w:cs="Times New Roman"/>
        </w:rPr>
        <w:t xml:space="preserve"> taotluste menetlused, kui </w:t>
      </w:r>
      <w:r w:rsidRPr="007D7C71">
        <w:rPr>
          <w:rFonts w:eastAsia="Times New Roman" w:cs="Times New Roman"/>
        </w:rPr>
        <w:t>loa kehtivusaega ei pikendata</w:t>
      </w:r>
      <w:r>
        <w:rPr>
          <w:rFonts w:eastAsia="Times New Roman" w:cs="Times New Roman"/>
        </w:rPr>
        <w:t xml:space="preserve"> ja taotlus on esitatud</w:t>
      </w:r>
      <w:r w:rsidR="00551AE6">
        <w:rPr>
          <w:rFonts w:eastAsia="Times New Roman" w:cs="Times New Roman"/>
        </w:rPr>
        <w:t xml:space="preserve"> </w:t>
      </w:r>
      <w:r w:rsidR="00551AE6" w:rsidRPr="00551AE6">
        <w:rPr>
          <w:rFonts w:eastAsia="Times New Roman" w:cs="Times New Roman"/>
        </w:rPr>
        <w:t>mäeeraldisega piirnevale alale</w:t>
      </w:r>
      <w:r w:rsidRPr="007D7C71">
        <w:rPr>
          <w:rFonts w:eastAsia="Times New Roman" w:cs="Times New Roman"/>
        </w:rPr>
        <w:t xml:space="preserve">. </w:t>
      </w:r>
      <w:r w:rsidRPr="20672F95">
        <w:rPr>
          <w:rFonts w:eastAsia="Times New Roman" w:cs="Times New Roman"/>
        </w:rPr>
        <w:t xml:space="preserve">KKT </w:t>
      </w:r>
      <w:r w:rsidR="006F37E5">
        <w:rPr>
          <w:rFonts w:eastAsia="Times New Roman" w:cs="Times New Roman"/>
        </w:rPr>
        <w:t xml:space="preserve">taotleb </w:t>
      </w:r>
      <w:r w:rsidRPr="20672F95">
        <w:rPr>
          <w:rFonts w:eastAsia="Times New Roman" w:cs="Times New Roman"/>
        </w:rPr>
        <w:t>Sonda II loataotluse</w:t>
      </w:r>
      <w:r w:rsidR="006F37E5">
        <w:rPr>
          <w:rFonts w:eastAsia="Times New Roman" w:cs="Times New Roman"/>
        </w:rPr>
        <w:t>s</w:t>
      </w:r>
      <w:r w:rsidRPr="20672F95">
        <w:rPr>
          <w:rFonts w:eastAsia="Times New Roman" w:cs="Times New Roman"/>
        </w:rPr>
        <w:t xml:space="preserve"> </w:t>
      </w:r>
      <w:r w:rsidR="00551AE6" w:rsidRPr="00551AE6">
        <w:rPr>
          <w:rFonts w:eastAsia="Times New Roman" w:cs="Times New Roman"/>
        </w:rPr>
        <w:t>mäeeraldise laiendamist olemasolevast mäeeraldisest lahusolevale alale</w:t>
      </w:r>
      <w:r w:rsidR="00551AE6">
        <w:rPr>
          <w:rFonts w:eastAsia="Times New Roman" w:cs="Times New Roman"/>
        </w:rPr>
        <w:t xml:space="preserve"> ning </w:t>
      </w:r>
      <w:r>
        <w:rPr>
          <w:rFonts w:eastAsia="Times New Roman" w:cs="Times New Roman"/>
        </w:rPr>
        <w:t>koos mäeeraldise laiendamise taotlusega taotletakse loa kehtivusaja pikendamist</w:t>
      </w:r>
      <w:r w:rsidR="00551AE6">
        <w:rPr>
          <w:rFonts w:eastAsia="Times New Roman" w:cs="Times New Roman"/>
        </w:rPr>
        <w:t>.</w:t>
      </w:r>
      <w:r w:rsidR="006F37E5">
        <w:rPr>
          <w:rFonts w:eastAsia="Times New Roman" w:cs="Times New Roman"/>
        </w:rPr>
        <w:t xml:space="preserve"> Seega mõjutab muudatuse jõustumine KKT Sonda II loataotluse menetlust</w:t>
      </w:r>
      <w:r w:rsidR="002B3A2E">
        <w:rPr>
          <w:rFonts w:eastAsia="Times New Roman" w:cs="Times New Roman"/>
        </w:rPr>
        <w:t xml:space="preserve"> – </w:t>
      </w:r>
      <w:r w:rsidR="006F37E5">
        <w:rPr>
          <w:rFonts w:eastAsia="Times New Roman" w:cs="Times New Roman"/>
        </w:rPr>
        <w:t>peatab selle.</w:t>
      </w:r>
    </w:p>
    <w:bookmarkEnd w:id="12"/>
    <w:p w14:paraId="46F3E933" w14:textId="77777777" w:rsidR="00B46180" w:rsidRDefault="00B46180" w:rsidP="002C15DE">
      <w:pPr>
        <w:jc w:val="both"/>
        <w:rPr>
          <w:rFonts w:eastAsiaTheme="minorEastAsia"/>
          <w:szCs w:val="24"/>
        </w:rPr>
      </w:pPr>
    </w:p>
    <w:p w14:paraId="1646332E" w14:textId="77777777" w:rsidR="00B46180" w:rsidRDefault="00B46180" w:rsidP="002C15DE">
      <w:pPr>
        <w:jc w:val="both"/>
        <w:rPr>
          <w:rFonts w:cs="Times New Roman"/>
          <w:b/>
          <w:bCs/>
        </w:rPr>
      </w:pPr>
      <w:r w:rsidRPr="6C806D42">
        <w:rPr>
          <w:rFonts w:cs="Times New Roman"/>
          <w:b/>
          <w:bCs/>
        </w:rPr>
        <w:t xml:space="preserve">Heidelberg </w:t>
      </w:r>
      <w:proofErr w:type="spellStart"/>
      <w:r w:rsidRPr="6C806D42">
        <w:rPr>
          <w:rFonts w:cs="Times New Roman"/>
          <w:b/>
          <w:bCs/>
        </w:rPr>
        <w:t>Materials</w:t>
      </w:r>
      <w:proofErr w:type="spellEnd"/>
      <w:r w:rsidRPr="6C806D42">
        <w:rPr>
          <w:rFonts w:cs="Times New Roman"/>
          <w:b/>
          <w:bCs/>
        </w:rPr>
        <w:t xml:space="preserve"> Kunda AS</w:t>
      </w:r>
    </w:p>
    <w:p w14:paraId="1E262389" w14:textId="5421618F" w:rsidR="00B46180" w:rsidRPr="00013029" w:rsidRDefault="00B46180" w:rsidP="002C15DE">
      <w:pPr>
        <w:jc w:val="both"/>
      </w:pPr>
      <w:r w:rsidRPr="6C806D42">
        <w:rPr>
          <w:rFonts w:eastAsia="Times New Roman" w:cs="Times New Roman"/>
          <w:szCs w:val="24"/>
        </w:rPr>
        <w:t xml:space="preserve">Heidelberg </w:t>
      </w:r>
      <w:proofErr w:type="spellStart"/>
      <w:r w:rsidRPr="6C806D42">
        <w:rPr>
          <w:rFonts w:eastAsia="Times New Roman" w:cs="Times New Roman"/>
          <w:szCs w:val="24"/>
        </w:rPr>
        <w:t>Materials</w:t>
      </w:r>
      <w:proofErr w:type="spellEnd"/>
      <w:r w:rsidRPr="6C806D42">
        <w:rPr>
          <w:rFonts w:eastAsia="Times New Roman" w:cs="Times New Roman"/>
          <w:szCs w:val="24"/>
        </w:rPr>
        <w:t xml:space="preserve"> Kunda AS (Kunda) kaevandab põlevkivi </w:t>
      </w:r>
      <w:proofErr w:type="spellStart"/>
      <w:r w:rsidRPr="6C806D42">
        <w:rPr>
          <w:rFonts w:eastAsia="Times New Roman" w:cs="Times New Roman"/>
          <w:szCs w:val="24"/>
        </w:rPr>
        <w:t>Ubja</w:t>
      </w:r>
      <w:proofErr w:type="spellEnd"/>
      <w:r w:rsidRPr="6C806D42">
        <w:rPr>
          <w:rFonts w:eastAsia="Times New Roman" w:cs="Times New Roman"/>
          <w:szCs w:val="24"/>
        </w:rPr>
        <w:t xml:space="preserve"> põlevkivikarjääri mäeeraldiselt</w:t>
      </w:r>
      <w:r w:rsidR="00DB1F11">
        <w:rPr>
          <w:rFonts w:eastAsia="Times New Roman" w:cs="Times New Roman"/>
        </w:rPr>
        <w:t xml:space="preserve">. </w:t>
      </w:r>
      <w:r w:rsidR="00DB1F11" w:rsidRPr="20672F95">
        <w:rPr>
          <w:rFonts w:eastAsia="Times New Roman" w:cs="Times New Roman"/>
        </w:rPr>
        <w:t>Ettevõtte</w:t>
      </w:r>
      <w:r w:rsidR="00DB1F11">
        <w:rPr>
          <w:rFonts w:eastAsia="Times New Roman" w:cs="Times New Roman"/>
        </w:rPr>
        <w:t>l on kaevandatavat jääkvaru 2070,8 tuhat tonni</w:t>
      </w:r>
      <w:r w:rsidRPr="6C806D42">
        <w:rPr>
          <w:rFonts w:eastAsia="Times New Roman" w:cs="Times New Roman"/>
          <w:szCs w:val="24"/>
        </w:rPr>
        <w:t xml:space="preserve"> (</w:t>
      </w:r>
      <w:r w:rsidR="004210B1">
        <w:rPr>
          <w:rFonts w:eastAsia="Times New Roman" w:cs="Times New Roman"/>
          <w:szCs w:val="24"/>
        </w:rPr>
        <w:t>t</w:t>
      </w:r>
      <w:r w:rsidRPr="6C806D42">
        <w:rPr>
          <w:rFonts w:eastAsia="Times New Roman" w:cs="Times New Roman"/>
          <w:szCs w:val="24"/>
        </w:rPr>
        <w:t>abel 4)</w:t>
      </w:r>
      <w:r w:rsidR="004210B1">
        <w:rPr>
          <w:rFonts w:eastAsia="Times New Roman" w:cs="Times New Roman"/>
          <w:szCs w:val="24"/>
        </w:rPr>
        <w:t>.</w:t>
      </w:r>
    </w:p>
    <w:p w14:paraId="382DFE9C" w14:textId="77777777" w:rsidR="00B46180" w:rsidRPr="00013029" w:rsidRDefault="00B46180" w:rsidP="002C15DE">
      <w:pPr>
        <w:jc w:val="both"/>
      </w:pPr>
      <w:r w:rsidRPr="6C806D42">
        <w:rPr>
          <w:rFonts w:eastAsia="Times New Roman" w:cs="Times New Roman"/>
          <w:b/>
          <w:bCs/>
          <w:szCs w:val="24"/>
        </w:rPr>
        <w:t xml:space="preserve"> </w:t>
      </w:r>
    </w:p>
    <w:p w14:paraId="578D7738" w14:textId="64D89ABB" w:rsidR="00B46180" w:rsidRPr="00B50A24" w:rsidRDefault="00B46180" w:rsidP="002C15DE">
      <w:pPr>
        <w:keepNext/>
        <w:keepLines/>
        <w:spacing w:after="200"/>
        <w:jc w:val="both"/>
        <w:rPr>
          <w:sz w:val="36"/>
          <w:szCs w:val="32"/>
        </w:rPr>
      </w:pPr>
      <w:r w:rsidRPr="00B50A24">
        <w:rPr>
          <w:rFonts w:eastAsia="Times New Roman" w:cs="Times New Roman"/>
          <w:i/>
          <w:iCs/>
          <w:color w:val="44546A" w:themeColor="text2"/>
          <w:szCs w:val="24"/>
        </w:rPr>
        <w:t>Tabel 4</w:t>
      </w:r>
      <w:r w:rsidR="00633C80">
        <w:rPr>
          <w:rFonts w:eastAsia="Times New Roman" w:cs="Times New Roman"/>
          <w:i/>
          <w:iCs/>
          <w:color w:val="44546A" w:themeColor="text2"/>
          <w:szCs w:val="24"/>
        </w:rPr>
        <w:t>.</w:t>
      </w:r>
      <w:r w:rsidRPr="00B50A24">
        <w:rPr>
          <w:rFonts w:eastAsia="Times New Roman" w:cs="Times New Roman"/>
          <w:i/>
          <w:iCs/>
          <w:color w:val="44546A" w:themeColor="text2"/>
          <w:szCs w:val="24"/>
        </w:rPr>
        <w:t xml:space="preserve"> Heidelberg </w:t>
      </w:r>
      <w:proofErr w:type="spellStart"/>
      <w:r w:rsidRPr="00B50A24">
        <w:rPr>
          <w:rFonts w:eastAsia="Times New Roman" w:cs="Times New Roman"/>
          <w:i/>
          <w:iCs/>
          <w:color w:val="44546A" w:themeColor="text2"/>
          <w:szCs w:val="24"/>
        </w:rPr>
        <w:t>Materials</w:t>
      </w:r>
      <w:proofErr w:type="spellEnd"/>
      <w:r w:rsidRPr="00B50A24">
        <w:rPr>
          <w:rFonts w:eastAsia="Times New Roman" w:cs="Times New Roman"/>
          <w:i/>
          <w:iCs/>
          <w:color w:val="44546A" w:themeColor="text2"/>
          <w:szCs w:val="24"/>
        </w:rPr>
        <w:t xml:space="preserve"> Kunda AS kehtivad põlevkivi kaevandamise load ja kaevandatav põlevkivivaru</w:t>
      </w:r>
    </w:p>
    <w:p w14:paraId="6923834C" w14:textId="0F95E2A4" w:rsidR="00B46180" w:rsidRDefault="00D2258B" w:rsidP="002C15DE">
      <w:pPr>
        <w:jc w:val="both"/>
      </w:pPr>
      <w:r w:rsidRPr="00D2258B">
        <w:rPr>
          <w:noProof/>
        </w:rPr>
        <w:drawing>
          <wp:inline distT="0" distB="0" distL="0" distR="0" wp14:anchorId="155071C6" wp14:editId="03DEB3F3">
            <wp:extent cx="5760085" cy="541020"/>
            <wp:effectExtent l="0" t="0" r="0" b="0"/>
            <wp:docPr id="2059329218" name="Pilt 20593292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085" cy="541020"/>
                    </a:xfrm>
                    <a:prstGeom prst="rect">
                      <a:avLst/>
                    </a:prstGeom>
                    <a:noFill/>
                    <a:ln>
                      <a:noFill/>
                    </a:ln>
                  </pic:spPr>
                </pic:pic>
              </a:graphicData>
            </a:graphic>
          </wp:inline>
        </w:drawing>
      </w:r>
    </w:p>
    <w:p w14:paraId="1270E04A" w14:textId="77777777" w:rsidR="00B46180" w:rsidRPr="00013029" w:rsidRDefault="00B46180" w:rsidP="002C15DE">
      <w:pPr>
        <w:jc w:val="both"/>
      </w:pPr>
    </w:p>
    <w:p w14:paraId="0F593D05" w14:textId="064FB196" w:rsidR="00B46180" w:rsidRPr="00DB659D" w:rsidRDefault="00A65D6D" w:rsidP="002C15DE">
      <w:pPr>
        <w:jc w:val="both"/>
        <w:rPr>
          <w:rFonts w:eastAsia="Times New Roman" w:cs="Times New Roman"/>
        </w:rPr>
      </w:pPr>
      <w:r>
        <w:rPr>
          <w:rFonts w:eastAsia="Times New Roman" w:cs="Times New Roman"/>
        </w:rPr>
        <w:t>K</w:t>
      </w:r>
      <w:r w:rsidR="00B46180" w:rsidRPr="20672F95">
        <w:rPr>
          <w:rFonts w:eastAsia="Times New Roman" w:cs="Times New Roman"/>
        </w:rPr>
        <w:t>aevandamise koguse prognoos on 150</w:t>
      </w:r>
      <w:r w:rsidR="006F37E5">
        <w:rPr>
          <w:rFonts w:eastAsia="Times New Roman" w:cs="Times New Roman"/>
        </w:rPr>
        <w:t>–</w:t>
      </w:r>
      <w:r w:rsidR="00B46180" w:rsidRPr="20672F95">
        <w:rPr>
          <w:rFonts w:eastAsia="Times New Roman" w:cs="Times New Roman"/>
        </w:rPr>
        <w:t xml:space="preserve">200 </w:t>
      </w:r>
      <w:r>
        <w:rPr>
          <w:rFonts w:eastAsia="Times New Roman" w:cs="Times New Roman"/>
        </w:rPr>
        <w:t>tuhat tonni</w:t>
      </w:r>
      <w:r w:rsidR="00B46180" w:rsidRPr="20672F95">
        <w:rPr>
          <w:rFonts w:eastAsia="Times New Roman" w:cs="Times New Roman"/>
        </w:rPr>
        <w:t xml:space="preserve"> aastas, loa kehtivusaeg on kuni 2027. </w:t>
      </w:r>
      <w:r>
        <w:rPr>
          <w:rFonts w:eastAsia="Times New Roman" w:cs="Times New Roman"/>
        </w:rPr>
        <w:t xml:space="preserve">Ettevõttel jätkuks loaga anud </w:t>
      </w:r>
      <w:r w:rsidR="00DB1F11">
        <w:rPr>
          <w:rFonts w:eastAsia="Times New Roman" w:cs="Times New Roman"/>
        </w:rPr>
        <w:t xml:space="preserve">kaevandatavast </w:t>
      </w:r>
      <w:r>
        <w:rPr>
          <w:rFonts w:eastAsia="Times New Roman" w:cs="Times New Roman"/>
        </w:rPr>
        <w:t xml:space="preserve">varust </w:t>
      </w:r>
      <w:r w:rsidR="00DB1F11">
        <w:rPr>
          <w:rFonts w:eastAsia="Times New Roman" w:cs="Times New Roman"/>
        </w:rPr>
        <w:t xml:space="preserve">ligikaudu </w:t>
      </w:r>
      <w:r>
        <w:rPr>
          <w:rFonts w:eastAsia="Times New Roman" w:cs="Times New Roman"/>
        </w:rPr>
        <w:t xml:space="preserve">kuni kümneks aastaks. </w:t>
      </w:r>
      <w:r w:rsidR="00B46180" w:rsidRPr="20672F95">
        <w:rPr>
          <w:rFonts w:eastAsia="Times New Roman" w:cs="Times New Roman"/>
        </w:rPr>
        <w:t>Kuivõrd ettevõttel puudu</w:t>
      </w:r>
      <w:r w:rsidR="006F37E5">
        <w:rPr>
          <w:rFonts w:eastAsia="Times New Roman" w:cs="Times New Roman"/>
        </w:rPr>
        <w:t>vad</w:t>
      </w:r>
      <w:r w:rsidR="00B46180" w:rsidRPr="20672F95">
        <w:rPr>
          <w:rFonts w:eastAsia="Times New Roman" w:cs="Times New Roman"/>
        </w:rPr>
        <w:t xml:space="preserve"> menetluses oleva</w:t>
      </w:r>
      <w:r w:rsidR="006F37E5">
        <w:rPr>
          <w:rFonts w:eastAsia="Times New Roman" w:cs="Times New Roman"/>
        </w:rPr>
        <w:t>d</w:t>
      </w:r>
      <w:r w:rsidR="00B46180" w:rsidRPr="20672F95">
        <w:rPr>
          <w:rFonts w:eastAsia="Times New Roman" w:cs="Times New Roman"/>
        </w:rPr>
        <w:t xml:space="preserve"> kaevandamisloa taotlused, siis otsest mõju ei ole, kuid </w:t>
      </w:r>
      <w:proofErr w:type="spellStart"/>
      <w:r w:rsidR="00B46180" w:rsidRPr="20672F95">
        <w:rPr>
          <w:rFonts w:eastAsia="Times New Roman" w:cs="Times New Roman"/>
        </w:rPr>
        <w:t>Ubja</w:t>
      </w:r>
      <w:proofErr w:type="spellEnd"/>
      <w:r w:rsidR="00B46180" w:rsidRPr="20672F95">
        <w:rPr>
          <w:rFonts w:eastAsia="Times New Roman" w:cs="Times New Roman"/>
        </w:rPr>
        <w:t xml:space="preserve"> põlevkivikarjääri luba kehtib kuni 2027 ja </w:t>
      </w:r>
      <w:r w:rsidR="00827C23">
        <w:rPr>
          <w:rFonts w:eastAsia="Times New Roman" w:cs="Times New Roman"/>
        </w:rPr>
        <w:t xml:space="preserve">seetõttu </w:t>
      </w:r>
      <w:r w:rsidR="00B46180" w:rsidRPr="20672F95">
        <w:rPr>
          <w:rFonts w:eastAsia="Times New Roman" w:cs="Times New Roman"/>
        </w:rPr>
        <w:t xml:space="preserve">võib </w:t>
      </w:r>
      <w:r w:rsidR="004B43DA" w:rsidRPr="20672F95">
        <w:rPr>
          <w:rFonts w:eastAsia="Times New Roman" w:cs="Times New Roman"/>
        </w:rPr>
        <w:t xml:space="preserve">olla </w:t>
      </w:r>
      <w:r w:rsidR="00827C23">
        <w:rPr>
          <w:rFonts w:eastAsia="Times New Roman" w:cs="Times New Roman"/>
        </w:rPr>
        <w:t>vajadus pikendada</w:t>
      </w:r>
      <w:r w:rsidR="002B1E1E">
        <w:rPr>
          <w:rFonts w:eastAsia="Times New Roman" w:cs="Times New Roman"/>
        </w:rPr>
        <w:t xml:space="preserve"> </w:t>
      </w:r>
      <w:r w:rsidR="004B43DA" w:rsidRPr="20672F95">
        <w:rPr>
          <w:rFonts w:eastAsia="Times New Roman" w:cs="Times New Roman"/>
        </w:rPr>
        <w:t>loa</w:t>
      </w:r>
      <w:r w:rsidR="00B46180" w:rsidRPr="20672F95">
        <w:rPr>
          <w:rFonts w:eastAsia="Times New Roman" w:cs="Times New Roman"/>
        </w:rPr>
        <w:t xml:space="preserve"> kehtivuse aega</w:t>
      </w:r>
      <w:r w:rsidR="00B46180">
        <w:rPr>
          <w:rFonts w:eastAsia="Times New Roman" w:cs="Times New Roman"/>
        </w:rPr>
        <w:t>, kuid eelnõu</w:t>
      </w:r>
      <w:r w:rsidR="006F37E5">
        <w:rPr>
          <w:rFonts w:eastAsia="Times New Roman" w:cs="Times New Roman"/>
        </w:rPr>
        <w:t>kohase seaduse</w:t>
      </w:r>
      <w:r w:rsidR="00B46180">
        <w:rPr>
          <w:rFonts w:eastAsia="Times New Roman" w:cs="Times New Roman"/>
        </w:rPr>
        <w:t xml:space="preserve"> jõustumisel ei ole lubatud loa kehtivusaega</w:t>
      </w:r>
      <w:r w:rsidR="00C00793">
        <w:rPr>
          <w:rFonts w:eastAsia="Times New Roman" w:cs="Times New Roman"/>
        </w:rPr>
        <w:t xml:space="preserve"> </w:t>
      </w:r>
      <w:r w:rsidR="00C00793" w:rsidRPr="00C00793">
        <w:rPr>
          <w:rFonts w:eastAsia="Times New Roman" w:cs="Times New Roman"/>
        </w:rPr>
        <w:t>pikendada</w:t>
      </w:r>
      <w:r w:rsidR="00B46180" w:rsidRPr="20672F95">
        <w:rPr>
          <w:rFonts w:eastAsia="Times New Roman" w:cs="Times New Roman"/>
        </w:rPr>
        <w:t>.</w:t>
      </w:r>
      <w:r w:rsidR="00827C23">
        <w:rPr>
          <w:rFonts w:eastAsia="Times New Roman" w:cs="Times New Roman"/>
        </w:rPr>
        <w:t xml:space="preserve"> Seejuures on mäeeraldisel kaevandamisväärset aktiivset tarbevaru.</w:t>
      </w:r>
    </w:p>
    <w:p w14:paraId="6D869CE4" w14:textId="77777777" w:rsidR="00B46180" w:rsidRDefault="00B46180" w:rsidP="002C15DE">
      <w:pPr>
        <w:jc w:val="both"/>
        <w:rPr>
          <w:rFonts w:eastAsia="Times New Roman" w:cs="Times New Roman"/>
          <w:szCs w:val="24"/>
        </w:rPr>
      </w:pPr>
    </w:p>
    <w:p w14:paraId="603DB9E2" w14:textId="77777777" w:rsidR="00B46180" w:rsidRDefault="00B46180" w:rsidP="002C15DE">
      <w:pPr>
        <w:keepNext/>
        <w:keepLines/>
        <w:jc w:val="both"/>
      </w:pPr>
      <w:r w:rsidRPr="5E7B1DFB">
        <w:rPr>
          <w:rFonts w:eastAsia="Times New Roman" w:cs="Times New Roman"/>
          <w:b/>
          <w:bCs/>
        </w:rPr>
        <w:lastRenderedPageBreak/>
        <w:t>Enefit Power AS</w:t>
      </w:r>
    </w:p>
    <w:p w14:paraId="3B10F209" w14:textId="30E882BA" w:rsidR="00B46180" w:rsidRDefault="00B46180" w:rsidP="002C15DE">
      <w:pPr>
        <w:keepNext/>
        <w:keepLines/>
        <w:jc w:val="both"/>
        <w:rPr>
          <w:rFonts w:eastAsia="Times New Roman" w:cs="Times New Roman"/>
          <w:szCs w:val="24"/>
        </w:rPr>
      </w:pPr>
      <w:r w:rsidRPr="20672F95">
        <w:rPr>
          <w:rFonts w:eastAsia="Times New Roman" w:cs="Times New Roman"/>
          <w:szCs w:val="24"/>
        </w:rPr>
        <w:t>Enefit Power AS</w:t>
      </w:r>
      <w:r w:rsidR="004F427E">
        <w:rPr>
          <w:rFonts w:eastAsia="Times New Roman" w:cs="Times New Roman"/>
          <w:szCs w:val="24"/>
        </w:rPr>
        <w:t>i</w:t>
      </w:r>
      <w:r w:rsidRPr="20672F95">
        <w:rPr>
          <w:rFonts w:eastAsia="Times New Roman" w:cs="Times New Roman"/>
          <w:szCs w:val="24"/>
        </w:rPr>
        <w:t xml:space="preserve">l (edaspidi </w:t>
      </w:r>
      <w:r w:rsidRPr="20672F95">
        <w:rPr>
          <w:rFonts w:eastAsia="Times New Roman" w:cs="Times New Roman"/>
          <w:i/>
          <w:iCs/>
          <w:szCs w:val="24"/>
        </w:rPr>
        <w:t>Enefit</w:t>
      </w:r>
      <w:r w:rsidRPr="20672F95">
        <w:rPr>
          <w:rFonts w:eastAsia="Times New Roman" w:cs="Times New Roman"/>
          <w:szCs w:val="24"/>
        </w:rPr>
        <w:t>) on kokku kümme kehtivat maavara kaevandamise luba</w:t>
      </w:r>
      <w:r w:rsidR="00CB1520">
        <w:rPr>
          <w:rFonts w:eastAsia="Times New Roman" w:cs="Times New Roman"/>
          <w:szCs w:val="24"/>
        </w:rPr>
        <w:t>.</w:t>
      </w:r>
      <w:r w:rsidRPr="20672F95">
        <w:rPr>
          <w:rFonts w:eastAsia="Times New Roman" w:cs="Times New Roman"/>
          <w:szCs w:val="24"/>
        </w:rPr>
        <w:t xml:space="preserve"> Maavarade registri andmetel on </w:t>
      </w:r>
      <w:proofErr w:type="spellStart"/>
      <w:r w:rsidRPr="20672F95">
        <w:rPr>
          <w:rFonts w:eastAsia="Times New Roman" w:cs="Times New Roman"/>
          <w:szCs w:val="24"/>
        </w:rPr>
        <w:t>Enefit</w:t>
      </w:r>
      <w:r w:rsidR="004F427E">
        <w:rPr>
          <w:rFonts w:eastAsia="Times New Roman" w:cs="Times New Roman"/>
          <w:szCs w:val="24"/>
        </w:rPr>
        <w:t>il</w:t>
      </w:r>
      <w:proofErr w:type="spellEnd"/>
      <w:r w:rsidRPr="20672F95">
        <w:rPr>
          <w:rFonts w:eastAsia="Times New Roman" w:cs="Times New Roman"/>
          <w:szCs w:val="24"/>
        </w:rPr>
        <w:t xml:space="preserve"> kõikidel mäeeraldistel kokku 356 231 </w:t>
      </w:r>
      <w:r w:rsidR="00A65D6D">
        <w:rPr>
          <w:rFonts w:eastAsia="Times New Roman" w:cs="Times New Roman"/>
          <w:szCs w:val="24"/>
        </w:rPr>
        <w:t>tuhat tonni</w:t>
      </w:r>
      <w:r w:rsidR="003005F1" w:rsidRPr="20672F95">
        <w:rPr>
          <w:rFonts w:eastAsia="Times New Roman" w:cs="Times New Roman"/>
          <w:szCs w:val="24"/>
        </w:rPr>
        <w:t xml:space="preserve"> </w:t>
      </w:r>
      <w:r w:rsidRPr="20672F95">
        <w:rPr>
          <w:rFonts w:eastAsia="Times New Roman" w:cs="Times New Roman"/>
          <w:szCs w:val="24"/>
        </w:rPr>
        <w:t>põlevkivi, kuid kõik sealne maavara ei ole kaevanda</w:t>
      </w:r>
      <w:r w:rsidR="00DB1F11">
        <w:rPr>
          <w:rFonts w:eastAsia="Times New Roman" w:cs="Times New Roman"/>
          <w:szCs w:val="24"/>
        </w:rPr>
        <w:t>tav</w:t>
      </w:r>
      <w:r w:rsidRPr="20672F95">
        <w:rPr>
          <w:rFonts w:eastAsia="Times New Roman" w:cs="Times New Roman"/>
          <w:szCs w:val="24"/>
        </w:rPr>
        <w:t xml:space="preserve"> (all</w:t>
      </w:r>
      <w:r w:rsidR="004F427E">
        <w:rPr>
          <w:rFonts w:eastAsia="Times New Roman" w:cs="Times New Roman"/>
          <w:szCs w:val="24"/>
        </w:rPr>
        <w:t>pool</w:t>
      </w:r>
      <w:r w:rsidRPr="20672F95">
        <w:rPr>
          <w:rFonts w:eastAsia="Times New Roman" w:cs="Times New Roman"/>
          <w:szCs w:val="24"/>
        </w:rPr>
        <w:t xml:space="preserve"> on selgitatud kaevandatav</w:t>
      </w:r>
      <w:r>
        <w:rPr>
          <w:rFonts w:eastAsia="Times New Roman" w:cs="Times New Roman"/>
          <w:szCs w:val="24"/>
        </w:rPr>
        <w:t>a</w:t>
      </w:r>
      <w:r w:rsidRPr="20672F95">
        <w:rPr>
          <w:rFonts w:eastAsia="Times New Roman" w:cs="Times New Roman"/>
          <w:szCs w:val="24"/>
        </w:rPr>
        <w:t xml:space="preserve"> varu koguste korrigeerimist) (</w:t>
      </w:r>
      <w:r>
        <w:rPr>
          <w:rFonts w:eastAsia="Times New Roman" w:cs="Times New Roman"/>
          <w:szCs w:val="24"/>
        </w:rPr>
        <w:t>t</w:t>
      </w:r>
      <w:r w:rsidRPr="20672F95">
        <w:rPr>
          <w:rFonts w:eastAsia="Times New Roman" w:cs="Times New Roman"/>
          <w:szCs w:val="24"/>
        </w:rPr>
        <w:t>abel 5).</w:t>
      </w:r>
    </w:p>
    <w:p w14:paraId="1422226E" w14:textId="77777777" w:rsidR="00B46180" w:rsidRDefault="00B46180" w:rsidP="002C15DE">
      <w:pPr>
        <w:jc w:val="both"/>
      </w:pPr>
      <w:r w:rsidRPr="6C806D42">
        <w:rPr>
          <w:rFonts w:eastAsia="Times New Roman" w:cs="Times New Roman"/>
          <w:szCs w:val="24"/>
        </w:rPr>
        <w:t xml:space="preserve"> </w:t>
      </w:r>
    </w:p>
    <w:p w14:paraId="7C8FA3A9" w14:textId="64B4D3B8" w:rsidR="00B46180" w:rsidRDefault="00B46180" w:rsidP="00DB1F11">
      <w:pPr>
        <w:keepNext/>
        <w:keepLines/>
        <w:spacing w:after="200"/>
        <w:jc w:val="both"/>
        <w:rPr>
          <w:rFonts w:eastAsia="Times New Roman" w:cs="Times New Roman"/>
          <w:i/>
          <w:iCs/>
          <w:color w:val="445369"/>
          <w:szCs w:val="24"/>
        </w:rPr>
      </w:pPr>
      <w:r w:rsidRPr="00B50A24">
        <w:rPr>
          <w:rFonts w:eastAsia="Times New Roman" w:cs="Times New Roman"/>
          <w:i/>
          <w:iCs/>
          <w:color w:val="445369"/>
          <w:szCs w:val="24"/>
        </w:rPr>
        <w:t>Tabel 5</w:t>
      </w:r>
      <w:r w:rsidR="00633C80">
        <w:rPr>
          <w:rFonts w:eastAsia="Times New Roman" w:cs="Times New Roman"/>
          <w:i/>
          <w:iCs/>
          <w:color w:val="445369"/>
          <w:szCs w:val="24"/>
        </w:rPr>
        <w:t>.</w:t>
      </w:r>
      <w:r w:rsidRPr="00B50A24">
        <w:rPr>
          <w:rFonts w:eastAsia="Times New Roman" w:cs="Times New Roman"/>
          <w:i/>
          <w:iCs/>
          <w:color w:val="445369"/>
          <w:szCs w:val="24"/>
        </w:rPr>
        <w:t xml:space="preserve"> Enefit Power AS</w:t>
      </w:r>
      <w:r w:rsidR="004F427E">
        <w:rPr>
          <w:rFonts w:eastAsia="Times New Roman" w:cs="Times New Roman"/>
          <w:i/>
          <w:iCs/>
          <w:color w:val="445369"/>
          <w:szCs w:val="24"/>
        </w:rPr>
        <w:t>i</w:t>
      </w:r>
      <w:r w:rsidRPr="00B50A24">
        <w:rPr>
          <w:rFonts w:eastAsia="Times New Roman" w:cs="Times New Roman"/>
          <w:i/>
          <w:iCs/>
          <w:color w:val="445369"/>
          <w:szCs w:val="24"/>
        </w:rPr>
        <w:t xml:space="preserve"> kehtivad põlevkivi kaevandamise load ja kaevandatav põlevkivivaru</w:t>
      </w:r>
    </w:p>
    <w:p w14:paraId="4C9E65B9" w14:textId="3FFDC800" w:rsidR="00DB1F11" w:rsidRDefault="00346033" w:rsidP="7FC00A7F">
      <w:pPr>
        <w:keepNext/>
        <w:keepLines/>
        <w:spacing w:after="200"/>
        <w:jc w:val="both"/>
        <w:rPr>
          <w:rFonts w:eastAsia="Times New Roman" w:cs="Times New Roman"/>
          <w:i/>
          <w:iCs/>
          <w:color w:val="445369"/>
        </w:rPr>
      </w:pPr>
      <w:r w:rsidRPr="00346033">
        <w:rPr>
          <w:noProof/>
        </w:rPr>
        <w:drawing>
          <wp:inline distT="0" distB="0" distL="0" distR="0" wp14:anchorId="6696C330" wp14:editId="06799B62">
            <wp:extent cx="5760085" cy="2636520"/>
            <wp:effectExtent l="0" t="0" r="0" b="0"/>
            <wp:docPr id="898573945" name="Pilt 8985739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085" cy="2636520"/>
                    </a:xfrm>
                    <a:prstGeom prst="rect">
                      <a:avLst/>
                    </a:prstGeom>
                    <a:noFill/>
                    <a:ln>
                      <a:noFill/>
                    </a:ln>
                  </pic:spPr>
                </pic:pic>
              </a:graphicData>
            </a:graphic>
          </wp:inline>
        </w:drawing>
      </w:r>
    </w:p>
    <w:p w14:paraId="19D3EB8C" w14:textId="79EA682A" w:rsidR="00B46180" w:rsidRDefault="00B46180" w:rsidP="002C15DE">
      <w:pPr>
        <w:jc w:val="both"/>
        <w:rPr>
          <w:rFonts w:eastAsia="Times New Roman" w:cs="Times New Roman"/>
          <w:szCs w:val="24"/>
        </w:rPr>
      </w:pPr>
      <w:r w:rsidRPr="20672F95">
        <w:rPr>
          <w:rFonts w:eastAsia="Times New Roman" w:cs="Times New Roman"/>
          <w:szCs w:val="24"/>
        </w:rPr>
        <w:t xml:space="preserve">Enefit kaevandab allmaakaevandustest Estonia ja Ahtme II mäeeraldistel, kus on </w:t>
      </w:r>
      <w:r w:rsidR="002366D7">
        <w:rPr>
          <w:rFonts w:eastAsia="Times New Roman" w:cs="Times New Roman"/>
          <w:szCs w:val="24"/>
        </w:rPr>
        <w:t xml:space="preserve">ettevõtte andmetel </w:t>
      </w:r>
      <w:r w:rsidRPr="20672F95">
        <w:rPr>
          <w:rFonts w:eastAsia="Times New Roman" w:cs="Times New Roman"/>
          <w:szCs w:val="24"/>
        </w:rPr>
        <w:t xml:space="preserve">kokku </w:t>
      </w:r>
      <w:r w:rsidRPr="20672F95">
        <w:rPr>
          <w:rFonts w:eastAsia="Times New Roman" w:cs="Times New Roman"/>
          <w:i/>
          <w:iCs/>
          <w:szCs w:val="24"/>
        </w:rPr>
        <w:t>ca</w:t>
      </w:r>
      <w:r w:rsidRPr="20672F95">
        <w:rPr>
          <w:rFonts w:eastAsia="Times New Roman" w:cs="Times New Roman"/>
          <w:szCs w:val="24"/>
        </w:rPr>
        <w:t xml:space="preserve"> </w:t>
      </w:r>
      <w:r w:rsidR="002366D7">
        <w:rPr>
          <w:rFonts w:eastAsia="Times New Roman" w:cs="Times New Roman"/>
          <w:szCs w:val="24"/>
        </w:rPr>
        <w:t>50523 </w:t>
      </w:r>
      <w:r w:rsidRPr="20672F95">
        <w:rPr>
          <w:rFonts w:eastAsia="Times New Roman" w:cs="Times New Roman"/>
          <w:szCs w:val="24"/>
        </w:rPr>
        <w:t xml:space="preserve">tuhat </w:t>
      </w:r>
      <w:r w:rsidR="003005F1">
        <w:rPr>
          <w:rFonts w:eastAsia="Times New Roman" w:cs="Times New Roman"/>
          <w:szCs w:val="24"/>
        </w:rPr>
        <w:t>t</w:t>
      </w:r>
      <w:r w:rsidR="00A65D6D">
        <w:rPr>
          <w:rFonts w:eastAsia="Times New Roman" w:cs="Times New Roman"/>
          <w:szCs w:val="24"/>
        </w:rPr>
        <w:t>onni</w:t>
      </w:r>
      <w:r w:rsidR="003005F1" w:rsidRPr="20672F95">
        <w:rPr>
          <w:rFonts w:eastAsia="Times New Roman" w:cs="Times New Roman"/>
          <w:szCs w:val="24"/>
        </w:rPr>
        <w:t xml:space="preserve"> </w:t>
      </w:r>
      <w:r w:rsidRPr="20672F95">
        <w:rPr>
          <w:rFonts w:eastAsia="Times New Roman" w:cs="Times New Roman"/>
          <w:szCs w:val="24"/>
        </w:rPr>
        <w:t xml:space="preserve">kaevandatavat põlevkivi (arvestatud </w:t>
      </w:r>
      <w:r w:rsidR="002366D7">
        <w:rPr>
          <w:rFonts w:eastAsia="Times New Roman" w:cs="Times New Roman"/>
          <w:szCs w:val="24"/>
        </w:rPr>
        <w:t>tabelis 5 toodud</w:t>
      </w:r>
      <w:r w:rsidRPr="20672F95">
        <w:rPr>
          <w:rFonts w:eastAsia="Times New Roman" w:cs="Times New Roman"/>
          <w:szCs w:val="24"/>
        </w:rPr>
        <w:t xml:space="preserve"> kadudega, nii tervikutes kui ka võimalikud rikkevööndid</w:t>
      </w:r>
      <w:r w:rsidR="002366D7">
        <w:rPr>
          <w:rFonts w:eastAsia="Times New Roman" w:cs="Times New Roman"/>
          <w:szCs w:val="24"/>
        </w:rPr>
        <w:t xml:space="preserve"> ja kaitstavad objektid</w:t>
      </w:r>
      <w:r w:rsidRPr="20672F95">
        <w:rPr>
          <w:rFonts w:eastAsia="Times New Roman" w:cs="Times New Roman"/>
          <w:szCs w:val="24"/>
        </w:rPr>
        <w:t xml:space="preserve">), millest jätkuks </w:t>
      </w:r>
      <w:r>
        <w:rPr>
          <w:rFonts w:eastAsia="Times New Roman" w:cs="Times New Roman"/>
          <w:szCs w:val="24"/>
        </w:rPr>
        <w:t xml:space="preserve">hinnanguliselt </w:t>
      </w:r>
      <w:r w:rsidRPr="20672F95">
        <w:rPr>
          <w:rFonts w:eastAsia="Times New Roman" w:cs="Times New Roman"/>
          <w:szCs w:val="24"/>
        </w:rPr>
        <w:t>senise viie aasta keskmise kaevandamise mahu korral (4488 tuh</w:t>
      </w:r>
      <w:r w:rsidR="00906DE7">
        <w:rPr>
          <w:rFonts w:eastAsia="Times New Roman" w:cs="Times New Roman"/>
          <w:szCs w:val="24"/>
        </w:rPr>
        <w:t>at</w:t>
      </w:r>
      <w:r w:rsidRPr="20672F95">
        <w:rPr>
          <w:rFonts w:eastAsia="Times New Roman" w:cs="Times New Roman"/>
          <w:szCs w:val="24"/>
        </w:rPr>
        <w:t xml:space="preserve"> t</w:t>
      </w:r>
      <w:r w:rsidR="00A65D6D">
        <w:rPr>
          <w:rFonts w:eastAsia="Times New Roman" w:cs="Times New Roman"/>
          <w:szCs w:val="24"/>
        </w:rPr>
        <w:t>onni</w:t>
      </w:r>
      <w:r w:rsidRPr="20672F95">
        <w:rPr>
          <w:rFonts w:eastAsia="Times New Roman" w:cs="Times New Roman"/>
          <w:szCs w:val="24"/>
        </w:rPr>
        <w:t xml:space="preserve">) </w:t>
      </w:r>
      <w:r>
        <w:rPr>
          <w:rFonts w:eastAsia="Times New Roman" w:cs="Times New Roman"/>
          <w:szCs w:val="24"/>
        </w:rPr>
        <w:t xml:space="preserve">kuni </w:t>
      </w:r>
      <w:r w:rsidRPr="20672F95">
        <w:rPr>
          <w:rFonts w:eastAsia="Times New Roman" w:cs="Times New Roman"/>
          <w:szCs w:val="24"/>
        </w:rPr>
        <w:t>1</w:t>
      </w:r>
      <w:r w:rsidR="002366D7">
        <w:rPr>
          <w:rFonts w:eastAsia="Times New Roman" w:cs="Times New Roman"/>
          <w:szCs w:val="24"/>
        </w:rPr>
        <w:t>1</w:t>
      </w:r>
      <w:r w:rsidR="00BE6F9D">
        <w:rPr>
          <w:rFonts w:eastAsia="Times New Roman" w:cs="Times New Roman"/>
          <w:szCs w:val="24"/>
        </w:rPr>
        <w:t> </w:t>
      </w:r>
      <w:r w:rsidRPr="20672F95">
        <w:rPr>
          <w:rFonts w:eastAsia="Times New Roman" w:cs="Times New Roman"/>
          <w:szCs w:val="24"/>
        </w:rPr>
        <w:t>aastaks.</w:t>
      </w:r>
    </w:p>
    <w:p w14:paraId="720011C1" w14:textId="3C092B9A" w:rsidR="00B46180" w:rsidRDefault="00B46180" w:rsidP="002C15DE">
      <w:pPr>
        <w:jc w:val="both"/>
      </w:pPr>
    </w:p>
    <w:p w14:paraId="07B6064A" w14:textId="0761A1A3" w:rsidR="00B46180" w:rsidRDefault="00B46180" w:rsidP="002C15DE">
      <w:pPr>
        <w:jc w:val="both"/>
        <w:rPr>
          <w:rFonts w:eastAsia="Times New Roman" w:cs="Times New Roman"/>
          <w:szCs w:val="24"/>
        </w:rPr>
      </w:pPr>
      <w:r w:rsidRPr="20672F95">
        <w:rPr>
          <w:rFonts w:eastAsia="Times New Roman" w:cs="Times New Roman"/>
          <w:szCs w:val="24"/>
        </w:rPr>
        <w:t xml:space="preserve">Samuti kaevandab Enefit Narva karjääri, Narva põlevkivikarjääri ja Narva põlevkivikarjäär II ning </w:t>
      </w:r>
      <w:proofErr w:type="spellStart"/>
      <w:r w:rsidRPr="20672F95">
        <w:rPr>
          <w:rFonts w:eastAsia="Times New Roman" w:cs="Times New Roman"/>
          <w:szCs w:val="24"/>
        </w:rPr>
        <w:t>Sirgala</w:t>
      </w:r>
      <w:proofErr w:type="spellEnd"/>
      <w:r w:rsidRPr="20672F95">
        <w:rPr>
          <w:rFonts w:eastAsia="Times New Roman" w:cs="Times New Roman"/>
          <w:szCs w:val="24"/>
        </w:rPr>
        <w:t xml:space="preserve"> karjääri mäeeraldistel</w:t>
      </w:r>
      <w:r w:rsidR="002366D7">
        <w:rPr>
          <w:rFonts w:eastAsia="Times New Roman" w:cs="Times New Roman"/>
          <w:szCs w:val="24"/>
        </w:rPr>
        <w:t>,</w:t>
      </w:r>
      <w:r w:rsidRPr="20672F95">
        <w:rPr>
          <w:rFonts w:eastAsia="Times New Roman" w:cs="Times New Roman"/>
          <w:szCs w:val="24"/>
        </w:rPr>
        <w:t xml:space="preserve"> kus on </w:t>
      </w:r>
      <w:r w:rsidR="002366D7">
        <w:rPr>
          <w:rFonts w:eastAsia="Times New Roman" w:cs="Times New Roman"/>
          <w:szCs w:val="24"/>
        </w:rPr>
        <w:t>geoloogilise varu koguseks 100334</w:t>
      </w:r>
      <w:r w:rsidRPr="20672F95">
        <w:rPr>
          <w:rFonts w:eastAsia="Times New Roman" w:cs="Times New Roman"/>
          <w:szCs w:val="24"/>
        </w:rPr>
        <w:t xml:space="preserve"> </w:t>
      </w:r>
      <w:r w:rsidR="00A65D6D">
        <w:rPr>
          <w:rFonts w:eastAsia="Times New Roman" w:cs="Times New Roman"/>
          <w:szCs w:val="24"/>
        </w:rPr>
        <w:t>tuhat tonni</w:t>
      </w:r>
      <w:r w:rsidR="002366D7">
        <w:rPr>
          <w:rFonts w:eastAsia="Times New Roman" w:cs="Times New Roman"/>
          <w:szCs w:val="24"/>
        </w:rPr>
        <w:t xml:space="preserve">, kuid senise kaevandamise kogemuse baasil on </w:t>
      </w:r>
      <w:r w:rsidRPr="20672F95">
        <w:rPr>
          <w:rFonts w:eastAsia="Times New Roman" w:cs="Times New Roman"/>
          <w:szCs w:val="24"/>
        </w:rPr>
        <w:t xml:space="preserve">kaevandamise </w:t>
      </w:r>
      <w:r w:rsidR="002366D7">
        <w:rPr>
          <w:rFonts w:eastAsia="Times New Roman" w:cs="Times New Roman"/>
          <w:szCs w:val="24"/>
        </w:rPr>
        <w:t>kaod</w:t>
      </w:r>
      <w:r w:rsidRPr="20672F95">
        <w:rPr>
          <w:rFonts w:eastAsia="Times New Roman" w:cs="Times New Roman"/>
          <w:szCs w:val="24"/>
        </w:rPr>
        <w:t xml:space="preserve"> 11</w:t>
      </w:r>
      <w:r w:rsidR="004F427E" w:rsidRPr="20672F95">
        <w:rPr>
          <w:rFonts w:eastAsia="Times New Roman" w:cs="Times New Roman"/>
        </w:rPr>
        <w:t>–</w:t>
      </w:r>
      <w:r w:rsidRPr="20672F95">
        <w:rPr>
          <w:rFonts w:eastAsia="Times New Roman" w:cs="Times New Roman"/>
          <w:szCs w:val="24"/>
        </w:rPr>
        <w:t>16%</w:t>
      </w:r>
      <w:r w:rsidR="002366D7">
        <w:rPr>
          <w:rFonts w:eastAsia="Times New Roman" w:cs="Times New Roman"/>
          <w:szCs w:val="24"/>
        </w:rPr>
        <w:t xml:space="preserve"> ning osa </w:t>
      </w:r>
      <w:r w:rsidRPr="20672F95">
        <w:rPr>
          <w:rFonts w:eastAsia="Times New Roman" w:cs="Times New Roman"/>
          <w:szCs w:val="24"/>
        </w:rPr>
        <w:t xml:space="preserve">varust paikneb turba kaevandamisloaga alal (luba KMIN-023, AS Tootsi Turvas, pindala 1226,12 ha), </w:t>
      </w:r>
      <w:r>
        <w:rPr>
          <w:rFonts w:eastAsia="Times New Roman" w:cs="Times New Roman"/>
          <w:szCs w:val="24"/>
        </w:rPr>
        <w:t>kus</w:t>
      </w:r>
      <w:r w:rsidRPr="20672F95">
        <w:rPr>
          <w:rFonts w:eastAsia="Times New Roman" w:cs="Times New Roman"/>
          <w:szCs w:val="24"/>
        </w:rPr>
        <w:t xml:space="preserve"> ei saa </w:t>
      </w:r>
      <w:r>
        <w:rPr>
          <w:rFonts w:eastAsia="Times New Roman" w:cs="Times New Roman"/>
          <w:szCs w:val="24"/>
        </w:rPr>
        <w:t xml:space="preserve">põlevkivi kaevandada </w:t>
      </w:r>
      <w:r w:rsidRPr="20672F95">
        <w:rPr>
          <w:rFonts w:eastAsia="Times New Roman" w:cs="Times New Roman"/>
          <w:szCs w:val="24"/>
        </w:rPr>
        <w:t>enne turba väljamist</w:t>
      </w:r>
      <w:r w:rsidR="002366D7">
        <w:rPr>
          <w:rFonts w:eastAsia="Times New Roman" w:cs="Times New Roman"/>
          <w:szCs w:val="24"/>
        </w:rPr>
        <w:t>. Seetõttu on hinnatud Enefit Power A</w:t>
      </w:r>
      <w:r w:rsidR="00DE618B">
        <w:rPr>
          <w:rFonts w:eastAsia="Times New Roman" w:cs="Times New Roman"/>
          <w:szCs w:val="24"/>
        </w:rPr>
        <w:t>S</w:t>
      </w:r>
      <w:r w:rsidR="002366D7">
        <w:rPr>
          <w:rFonts w:eastAsia="Times New Roman" w:cs="Times New Roman"/>
          <w:szCs w:val="24"/>
        </w:rPr>
        <w:t xml:space="preserve"> andmete </w:t>
      </w:r>
      <w:r w:rsidR="00DE618B">
        <w:rPr>
          <w:rFonts w:eastAsia="Times New Roman" w:cs="Times New Roman"/>
          <w:szCs w:val="24"/>
        </w:rPr>
        <w:t>alusel</w:t>
      </w:r>
      <w:r w:rsidR="002366D7">
        <w:rPr>
          <w:rFonts w:eastAsia="Times New Roman" w:cs="Times New Roman"/>
          <w:szCs w:val="24"/>
        </w:rPr>
        <w:t xml:space="preserve">, et sealset põlevkivi </w:t>
      </w:r>
      <w:r w:rsidRPr="20672F95">
        <w:rPr>
          <w:rFonts w:eastAsia="Times New Roman" w:cs="Times New Roman"/>
          <w:szCs w:val="24"/>
        </w:rPr>
        <w:t>varu</w:t>
      </w:r>
      <w:r w:rsidR="002366D7">
        <w:rPr>
          <w:rFonts w:eastAsia="Times New Roman" w:cs="Times New Roman"/>
          <w:szCs w:val="24"/>
        </w:rPr>
        <w:t xml:space="preserve"> on 32 618 tuhat tonni, millest</w:t>
      </w:r>
      <w:r w:rsidRPr="20672F95">
        <w:rPr>
          <w:rFonts w:eastAsia="Times New Roman" w:cs="Times New Roman"/>
          <w:szCs w:val="24"/>
        </w:rPr>
        <w:t xml:space="preserve"> jätku</w:t>
      </w:r>
      <w:r w:rsidR="002366D7">
        <w:rPr>
          <w:rFonts w:eastAsia="Times New Roman" w:cs="Times New Roman"/>
          <w:szCs w:val="24"/>
        </w:rPr>
        <w:t xml:space="preserve">b ligikaudu </w:t>
      </w:r>
      <w:r w:rsidRPr="20672F95">
        <w:rPr>
          <w:rFonts w:eastAsia="Times New Roman" w:cs="Times New Roman"/>
          <w:szCs w:val="24"/>
        </w:rPr>
        <w:t>10</w:t>
      </w:r>
      <w:r w:rsidR="004F427E" w:rsidRPr="20672F95">
        <w:rPr>
          <w:rFonts w:eastAsia="Times New Roman" w:cs="Times New Roman"/>
        </w:rPr>
        <w:t>–</w:t>
      </w:r>
      <w:r w:rsidRPr="20672F95">
        <w:rPr>
          <w:rFonts w:eastAsia="Times New Roman" w:cs="Times New Roman"/>
          <w:szCs w:val="24"/>
        </w:rPr>
        <w:t>15 aasta</w:t>
      </w:r>
      <w:r w:rsidR="002366D7">
        <w:rPr>
          <w:rFonts w:eastAsia="Times New Roman" w:cs="Times New Roman"/>
          <w:szCs w:val="24"/>
        </w:rPr>
        <w:t>ks</w:t>
      </w:r>
      <w:r>
        <w:rPr>
          <w:rFonts w:eastAsia="Times New Roman" w:cs="Times New Roman"/>
          <w:szCs w:val="24"/>
        </w:rPr>
        <w:t>, sõltu</w:t>
      </w:r>
      <w:r w:rsidR="002366D7">
        <w:rPr>
          <w:rFonts w:eastAsia="Times New Roman" w:cs="Times New Roman"/>
          <w:szCs w:val="24"/>
        </w:rPr>
        <w:t>valt</w:t>
      </w:r>
      <w:r>
        <w:rPr>
          <w:rFonts w:eastAsia="Times New Roman" w:cs="Times New Roman"/>
          <w:szCs w:val="24"/>
        </w:rPr>
        <w:t xml:space="preserve"> aastasest kaevandamise mahust</w:t>
      </w:r>
      <w:r w:rsidR="002366D7">
        <w:rPr>
          <w:rFonts w:eastAsia="Times New Roman" w:cs="Times New Roman"/>
          <w:szCs w:val="24"/>
        </w:rPr>
        <w:t xml:space="preserve"> edaspidi</w:t>
      </w:r>
      <w:r w:rsidRPr="20672F95">
        <w:rPr>
          <w:rFonts w:eastAsia="Times New Roman" w:cs="Times New Roman"/>
          <w:szCs w:val="24"/>
        </w:rPr>
        <w:t>.</w:t>
      </w:r>
    </w:p>
    <w:p w14:paraId="6D1BEB05" w14:textId="072B3A1B" w:rsidR="00B46180" w:rsidRDefault="00B46180" w:rsidP="002C15DE">
      <w:pPr>
        <w:jc w:val="both"/>
      </w:pPr>
    </w:p>
    <w:p w14:paraId="63140A1D" w14:textId="0623915E" w:rsidR="00B46180" w:rsidRDefault="00B46180" w:rsidP="002C15DE">
      <w:pPr>
        <w:jc w:val="both"/>
        <w:rPr>
          <w:rFonts w:eastAsia="Times New Roman" w:cs="Times New Roman"/>
          <w:szCs w:val="24"/>
        </w:rPr>
      </w:pPr>
      <w:proofErr w:type="spellStart"/>
      <w:r w:rsidRPr="20672F95">
        <w:rPr>
          <w:rFonts w:eastAsia="Times New Roman" w:cs="Times New Roman"/>
          <w:szCs w:val="24"/>
        </w:rPr>
        <w:t>Enefitil</w:t>
      </w:r>
      <w:proofErr w:type="spellEnd"/>
      <w:r w:rsidRPr="20672F95">
        <w:rPr>
          <w:rFonts w:eastAsia="Times New Roman" w:cs="Times New Roman"/>
          <w:szCs w:val="24"/>
        </w:rPr>
        <w:t xml:space="preserve"> on kehtivad kaevandamise load Viru, Vanaküla ja Vanaküla IV mäeeraldisel, kus </w:t>
      </w:r>
      <w:r w:rsidR="00C56DD6">
        <w:rPr>
          <w:rFonts w:eastAsia="Times New Roman" w:cs="Times New Roman"/>
          <w:szCs w:val="24"/>
        </w:rPr>
        <w:t>praegu</w:t>
      </w:r>
      <w:r w:rsidRPr="20672F95">
        <w:rPr>
          <w:rFonts w:eastAsia="Times New Roman" w:cs="Times New Roman"/>
          <w:szCs w:val="24"/>
        </w:rPr>
        <w:t xml:space="preserve"> kaevandamist ei toimu</w:t>
      </w:r>
      <w:r w:rsidR="00A65D6D">
        <w:rPr>
          <w:rFonts w:eastAsia="Times New Roman" w:cs="Times New Roman"/>
          <w:szCs w:val="24"/>
        </w:rPr>
        <w:t xml:space="preserve"> ja tegevus on peatunud</w:t>
      </w:r>
      <w:r>
        <w:rPr>
          <w:rFonts w:eastAsia="Times New Roman" w:cs="Times New Roman"/>
          <w:szCs w:val="24"/>
        </w:rPr>
        <w:t>.</w:t>
      </w:r>
      <w:r w:rsidRPr="20672F95">
        <w:rPr>
          <w:rFonts w:eastAsia="Times New Roman" w:cs="Times New Roman"/>
          <w:szCs w:val="24"/>
        </w:rPr>
        <w:t xml:space="preserve"> </w:t>
      </w:r>
      <w:r w:rsidR="00343C21" w:rsidRPr="00343C21">
        <w:rPr>
          <w:rFonts w:eastAsia="Times New Roman" w:cs="Times New Roman"/>
          <w:szCs w:val="24"/>
        </w:rPr>
        <w:t xml:space="preserve">Seal on kokku 13 240 </w:t>
      </w:r>
      <w:r w:rsidR="00A65D6D">
        <w:rPr>
          <w:rFonts w:eastAsia="Times New Roman" w:cs="Times New Roman"/>
          <w:szCs w:val="24"/>
        </w:rPr>
        <w:t>tuhat tonni</w:t>
      </w:r>
      <w:r w:rsidR="003005F1" w:rsidRPr="00343C21">
        <w:rPr>
          <w:rFonts w:eastAsia="Times New Roman" w:cs="Times New Roman"/>
          <w:szCs w:val="24"/>
        </w:rPr>
        <w:t xml:space="preserve"> </w:t>
      </w:r>
      <w:r w:rsidR="003A19E1">
        <w:rPr>
          <w:rFonts w:eastAsia="Times New Roman" w:cs="Times New Roman"/>
          <w:szCs w:val="24"/>
        </w:rPr>
        <w:t>põlevkivi</w:t>
      </w:r>
      <w:r w:rsidR="00343C21" w:rsidRPr="00343C21">
        <w:rPr>
          <w:rFonts w:eastAsia="Times New Roman" w:cs="Times New Roman"/>
          <w:szCs w:val="24"/>
        </w:rPr>
        <w:t xml:space="preserve">, </w:t>
      </w:r>
      <w:r w:rsidR="00DB1F11">
        <w:rPr>
          <w:rFonts w:eastAsia="Times New Roman" w:cs="Times New Roman"/>
          <w:szCs w:val="24"/>
        </w:rPr>
        <w:t>mida ei ole varu jätkuvuse</w:t>
      </w:r>
      <w:r w:rsidR="003A19E1">
        <w:rPr>
          <w:rFonts w:eastAsia="Times New Roman" w:cs="Times New Roman"/>
          <w:szCs w:val="24"/>
        </w:rPr>
        <w:t>l arvestatud</w:t>
      </w:r>
      <w:r w:rsidR="00343C21" w:rsidRPr="00343C21">
        <w:rPr>
          <w:rFonts w:eastAsia="Times New Roman" w:cs="Times New Roman"/>
          <w:szCs w:val="24"/>
        </w:rPr>
        <w:t>, kuna Viru kaevandus on veega täitunud ning seal</w:t>
      </w:r>
      <w:r w:rsidR="007D2F0E">
        <w:rPr>
          <w:rFonts w:eastAsia="Times New Roman" w:cs="Times New Roman"/>
          <w:szCs w:val="24"/>
        </w:rPr>
        <w:t>,</w:t>
      </w:r>
      <w:r w:rsidR="00343C21" w:rsidRPr="00343C21">
        <w:rPr>
          <w:rFonts w:eastAsia="Times New Roman" w:cs="Times New Roman"/>
          <w:szCs w:val="24"/>
        </w:rPr>
        <w:t xml:space="preserve"> nagu ka Vanaküla mõlemal mäeeraldisel</w:t>
      </w:r>
      <w:r w:rsidR="007D2F0E">
        <w:rPr>
          <w:rFonts w:eastAsia="Times New Roman" w:cs="Times New Roman"/>
          <w:szCs w:val="24"/>
        </w:rPr>
        <w:t>,</w:t>
      </w:r>
      <w:r w:rsidR="00C56DD6" w:rsidRPr="00C56DD6">
        <w:rPr>
          <w:rFonts w:eastAsia="Times New Roman" w:cs="Times New Roman"/>
          <w:szCs w:val="24"/>
        </w:rPr>
        <w:t xml:space="preserve"> </w:t>
      </w:r>
      <w:r w:rsidR="00C56DD6" w:rsidRPr="00343C21">
        <w:rPr>
          <w:rFonts w:eastAsia="Times New Roman" w:cs="Times New Roman"/>
          <w:szCs w:val="24"/>
        </w:rPr>
        <w:t>pole aastaid kaevandatud</w:t>
      </w:r>
      <w:r w:rsidR="00343C21" w:rsidRPr="00343C21">
        <w:rPr>
          <w:rFonts w:eastAsia="Times New Roman" w:cs="Times New Roman"/>
          <w:szCs w:val="24"/>
        </w:rPr>
        <w:t>.</w:t>
      </w:r>
      <w:r w:rsidR="00DE618B">
        <w:rPr>
          <w:rFonts w:eastAsia="Times New Roman" w:cs="Times New Roman"/>
          <w:szCs w:val="24"/>
        </w:rPr>
        <w:t xml:space="preserve"> V</w:t>
      </w:r>
      <w:r w:rsidR="00DE618B" w:rsidRPr="00DE618B">
        <w:rPr>
          <w:rFonts w:eastAsia="Times New Roman" w:cs="Times New Roman"/>
          <w:szCs w:val="24"/>
        </w:rPr>
        <w:t xml:space="preserve">iru ja Estonia mäeeraldiste vahel on </w:t>
      </w:r>
      <w:r w:rsidR="00DE618B">
        <w:rPr>
          <w:rFonts w:eastAsia="Times New Roman" w:cs="Times New Roman"/>
          <w:szCs w:val="24"/>
        </w:rPr>
        <w:t xml:space="preserve">ka </w:t>
      </w:r>
      <w:r w:rsidR="00DE618B" w:rsidRPr="00DE618B">
        <w:rPr>
          <w:rFonts w:eastAsia="Times New Roman" w:cs="Times New Roman"/>
          <w:szCs w:val="24"/>
        </w:rPr>
        <w:t xml:space="preserve">Ahtme </w:t>
      </w:r>
      <w:r w:rsidR="00DE618B">
        <w:rPr>
          <w:rFonts w:eastAsia="Times New Roman" w:cs="Times New Roman"/>
          <w:szCs w:val="24"/>
        </w:rPr>
        <w:t xml:space="preserve">geoloogiline </w:t>
      </w:r>
      <w:r w:rsidR="00DE618B" w:rsidRPr="00DE618B">
        <w:rPr>
          <w:rFonts w:eastAsia="Times New Roman" w:cs="Times New Roman"/>
          <w:szCs w:val="24"/>
        </w:rPr>
        <w:t>rike</w:t>
      </w:r>
      <w:r w:rsidR="00DE618B">
        <w:rPr>
          <w:rFonts w:eastAsia="Times New Roman" w:cs="Times New Roman"/>
          <w:szCs w:val="24"/>
        </w:rPr>
        <w:t>, mis ei võimalda p</w:t>
      </w:r>
      <w:r w:rsidR="00DE618B" w:rsidRPr="00DE618B">
        <w:rPr>
          <w:rFonts w:eastAsia="Times New Roman" w:cs="Times New Roman"/>
          <w:szCs w:val="24"/>
        </w:rPr>
        <w:t>raeguste teadmiste alusel</w:t>
      </w:r>
      <w:r w:rsidR="00DE618B">
        <w:rPr>
          <w:rFonts w:eastAsia="Times New Roman" w:cs="Times New Roman"/>
          <w:szCs w:val="24"/>
        </w:rPr>
        <w:t xml:space="preserve"> Estonia kaevanduse kaudu väljata</w:t>
      </w:r>
      <w:r w:rsidR="00DE618B" w:rsidRPr="00DE618B">
        <w:rPr>
          <w:rFonts w:eastAsia="Times New Roman" w:cs="Times New Roman"/>
          <w:szCs w:val="24"/>
        </w:rPr>
        <w:t xml:space="preserve"> Viru</w:t>
      </w:r>
      <w:r w:rsidR="00DE618B">
        <w:rPr>
          <w:rFonts w:eastAsia="Times New Roman" w:cs="Times New Roman"/>
          <w:szCs w:val="24"/>
        </w:rPr>
        <w:t xml:space="preserve"> kaevanduse varusid.</w:t>
      </w:r>
    </w:p>
    <w:p w14:paraId="12D4D893" w14:textId="76B49C09" w:rsidR="00B46180" w:rsidRDefault="00B46180" w:rsidP="002C15DE">
      <w:pPr>
        <w:jc w:val="both"/>
      </w:pPr>
    </w:p>
    <w:p w14:paraId="0A85314F" w14:textId="7EB7C123" w:rsidR="00B46180" w:rsidRDefault="00B46180" w:rsidP="002C15DE">
      <w:pPr>
        <w:jc w:val="both"/>
        <w:rPr>
          <w:rFonts w:eastAsia="Times New Roman" w:cs="Times New Roman"/>
          <w:szCs w:val="24"/>
        </w:rPr>
      </w:pPr>
      <w:r w:rsidRPr="20672F95">
        <w:rPr>
          <w:rFonts w:eastAsia="Times New Roman" w:cs="Times New Roman"/>
          <w:szCs w:val="24"/>
        </w:rPr>
        <w:t xml:space="preserve">Lisaks on Uus-Kiviõli kaevanduse mäeeraldisel ligikaudu </w:t>
      </w:r>
      <w:r w:rsidR="00DE618B" w:rsidRPr="00DE618B">
        <w:rPr>
          <w:rFonts w:eastAsia="Times New Roman" w:cs="Times New Roman"/>
          <w:szCs w:val="24"/>
        </w:rPr>
        <w:t xml:space="preserve"> 90 352 </w:t>
      </w:r>
      <w:r w:rsidR="00A65D6D">
        <w:rPr>
          <w:rFonts w:eastAsia="Times New Roman" w:cs="Times New Roman"/>
          <w:szCs w:val="24"/>
        </w:rPr>
        <w:t>tuhat tonni</w:t>
      </w:r>
      <w:r w:rsidRPr="20672F95">
        <w:rPr>
          <w:rFonts w:eastAsia="Times New Roman" w:cs="Times New Roman"/>
          <w:szCs w:val="24"/>
        </w:rPr>
        <w:t xml:space="preserve"> põlevkivi</w:t>
      </w:r>
      <w:r w:rsidR="00C56DD6">
        <w:rPr>
          <w:rFonts w:eastAsia="Times New Roman" w:cs="Times New Roman"/>
          <w:szCs w:val="24"/>
        </w:rPr>
        <w:t>varu</w:t>
      </w:r>
      <w:r w:rsidRPr="20672F95">
        <w:rPr>
          <w:rFonts w:eastAsia="Times New Roman" w:cs="Times New Roman"/>
          <w:szCs w:val="24"/>
        </w:rPr>
        <w:t xml:space="preserve"> (kaevandamise kadudeks tervikutes ja rikkevööndis on arvestatud</w:t>
      </w:r>
      <w:r w:rsidR="00DE618B">
        <w:rPr>
          <w:rFonts w:eastAsia="Times New Roman" w:cs="Times New Roman"/>
          <w:szCs w:val="24"/>
        </w:rPr>
        <w:t xml:space="preserve"> </w:t>
      </w:r>
      <w:r w:rsidR="00DE618B" w:rsidRPr="00DE618B">
        <w:rPr>
          <w:rFonts w:eastAsia="Times New Roman" w:cs="Times New Roman"/>
          <w:i/>
          <w:iCs/>
          <w:szCs w:val="24"/>
        </w:rPr>
        <w:t>ca</w:t>
      </w:r>
      <w:r w:rsidRPr="20672F95">
        <w:rPr>
          <w:rFonts w:eastAsia="Times New Roman" w:cs="Times New Roman"/>
          <w:szCs w:val="24"/>
        </w:rPr>
        <w:t xml:space="preserve"> 35%), millest jätkuks 4000</w:t>
      </w:r>
      <w:r>
        <w:rPr>
          <w:rFonts w:eastAsia="Times New Roman" w:cs="Times New Roman"/>
          <w:szCs w:val="24"/>
        </w:rPr>
        <w:t> </w:t>
      </w:r>
      <w:r w:rsidR="00A65D6D">
        <w:rPr>
          <w:rFonts w:eastAsia="Times New Roman" w:cs="Times New Roman"/>
          <w:szCs w:val="24"/>
        </w:rPr>
        <w:t>tuhat tonni</w:t>
      </w:r>
      <w:r w:rsidRPr="20672F95">
        <w:rPr>
          <w:rFonts w:eastAsia="Times New Roman" w:cs="Times New Roman"/>
          <w:szCs w:val="24"/>
        </w:rPr>
        <w:t xml:space="preserve"> kaevandamise mahu juures ligikaudu 23 aastaks</w:t>
      </w:r>
      <w:r>
        <w:rPr>
          <w:rFonts w:eastAsia="Times New Roman" w:cs="Times New Roman"/>
          <w:szCs w:val="24"/>
        </w:rPr>
        <w:t xml:space="preserve"> (varu jätkuvus aastates väheneks aastase kaevandamismahu suurenedes, mille </w:t>
      </w:r>
      <w:r w:rsidR="00C56DD6">
        <w:rPr>
          <w:rFonts w:eastAsia="Times New Roman" w:cs="Times New Roman"/>
          <w:szCs w:val="24"/>
        </w:rPr>
        <w:t>kohta</w:t>
      </w:r>
      <w:r>
        <w:rPr>
          <w:rFonts w:eastAsia="Times New Roman" w:cs="Times New Roman"/>
          <w:szCs w:val="24"/>
        </w:rPr>
        <w:t xml:space="preserve"> on menetluses loa muutmise taotlus)</w:t>
      </w:r>
      <w:r w:rsidRPr="20672F95">
        <w:rPr>
          <w:rFonts w:eastAsia="Times New Roman" w:cs="Times New Roman"/>
          <w:szCs w:val="24"/>
        </w:rPr>
        <w:t>.</w:t>
      </w:r>
    </w:p>
    <w:p w14:paraId="32C15621" w14:textId="14ABEF34" w:rsidR="00B46180" w:rsidRDefault="00B46180" w:rsidP="002C15DE">
      <w:pPr>
        <w:jc w:val="both"/>
      </w:pPr>
    </w:p>
    <w:p w14:paraId="3E11ECD5" w14:textId="6585695A" w:rsidR="00B46180" w:rsidRDefault="00B46180" w:rsidP="002C15DE">
      <w:pPr>
        <w:jc w:val="both"/>
      </w:pPr>
      <w:proofErr w:type="spellStart"/>
      <w:r w:rsidRPr="20672F95">
        <w:rPr>
          <w:rFonts w:eastAsia="Times New Roman" w:cs="Times New Roman"/>
          <w:szCs w:val="24"/>
        </w:rPr>
        <w:lastRenderedPageBreak/>
        <w:t>Enefitil</w:t>
      </w:r>
      <w:proofErr w:type="spellEnd"/>
      <w:r w:rsidRPr="20672F95">
        <w:rPr>
          <w:rFonts w:eastAsia="Times New Roman" w:cs="Times New Roman"/>
          <w:szCs w:val="24"/>
        </w:rPr>
        <w:t xml:space="preserve"> on üks loa taotlus uuele mäeeraldisele (Estonia II) ja </w:t>
      </w:r>
      <w:r w:rsidR="0041709A">
        <w:rPr>
          <w:rFonts w:eastAsia="Times New Roman" w:cs="Times New Roman"/>
          <w:szCs w:val="24"/>
        </w:rPr>
        <w:t>kolm</w:t>
      </w:r>
      <w:r w:rsidRPr="20672F95">
        <w:rPr>
          <w:rFonts w:eastAsia="Times New Roman" w:cs="Times New Roman"/>
          <w:szCs w:val="24"/>
        </w:rPr>
        <w:t xml:space="preserve"> taotlust kaevandamisloa muutmiseks </w:t>
      </w:r>
      <w:r>
        <w:rPr>
          <w:rFonts w:eastAsia="Times New Roman" w:cs="Times New Roman"/>
          <w:szCs w:val="24"/>
        </w:rPr>
        <w:t>(</w:t>
      </w:r>
      <w:r w:rsidR="0041709A">
        <w:rPr>
          <w:rFonts w:eastAsia="Times New Roman" w:cs="Times New Roman"/>
          <w:szCs w:val="24"/>
        </w:rPr>
        <w:t xml:space="preserve">Narva karjääri loa muutmiseks, </w:t>
      </w:r>
      <w:proofErr w:type="spellStart"/>
      <w:r w:rsidRPr="20672F95">
        <w:rPr>
          <w:rFonts w:eastAsia="Times New Roman" w:cs="Times New Roman"/>
          <w:szCs w:val="24"/>
        </w:rPr>
        <w:t>Sirgala</w:t>
      </w:r>
      <w:proofErr w:type="spellEnd"/>
      <w:r w:rsidRPr="20672F95">
        <w:rPr>
          <w:rFonts w:eastAsia="Times New Roman" w:cs="Times New Roman"/>
          <w:szCs w:val="24"/>
        </w:rPr>
        <w:t xml:space="preserve"> karjääri laiendamiseks ja Uus-Kiviõli kaevanduse aastamäära muutmiseks</w:t>
      </w:r>
      <w:r>
        <w:rPr>
          <w:rFonts w:eastAsia="Times New Roman" w:cs="Times New Roman"/>
          <w:szCs w:val="24"/>
        </w:rPr>
        <w:t>)</w:t>
      </w:r>
      <w:r w:rsidRPr="20672F95">
        <w:rPr>
          <w:rFonts w:eastAsia="Times New Roman" w:cs="Times New Roman"/>
          <w:szCs w:val="24"/>
        </w:rPr>
        <w:t>.</w:t>
      </w:r>
    </w:p>
    <w:p w14:paraId="50B76DBC" w14:textId="17050FC7" w:rsidR="00B46180" w:rsidRDefault="00B46180" w:rsidP="002C15DE">
      <w:pPr>
        <w:jc w:val="both"/>
      </w:pPr>
    </w:p>
    <w:p w14:paraId="27F9B4A4" w14:textId="7B63CB63" w:rsidR="00B46180" w:rsidRDefault="00B46180" w:rsidP="002C15DE">
      <w:pPr>
        <w:jc w:val="both"/>
        <w:rPr>
          <w:rFonts w:eastAsiaTheme="minorEastAsia"/>
          <w:szCs w:val="24"/>
        </w:rPr>
      </w:pPr>
      <w:r w:rsidRPr="20672F95">
        <w:rPr>
          <w:rFonts w:eastAsia="Times New Roman" w:cs="Times New Roman"/>
          <w:szCs w:val="24"/>
        </w:rPr>
        <w:t xml:space="preserve">Kuivõrd </w:t>
      </w:r>
      <w:proofErr w:type="spellStart"/>
      <w:r w:rsidRPr="20672F95">
        <w:rPr>
          <w:rFonts w:eastAsia="Times New Roman" w:cs="Times New Roman"/>
          <w:szCs w:val="24"/>
        </w:rPr>
        <w:t>Enefitil</w:t>
      </w:r>
      <w:proofErr w:type="spellEnd"/>
      <w:r w:rsidRPr="20672F95">
        <w:rPr>
          <w:rFonts w:eastAsia="Times New Roman" w:cs="Times New Roman"/>
          <w:szCs w:val="24"/>
        </w:rPr>
        <w:t xml:space="preserve"> jätkub kehtivate kaevandamislubadega maavara enam kui </w:t>
      </w:r>
      <w:r w:rsidR="008C104E">
        <w:rPr>
          <w:rFonts w:eastAsia="Times New Roman" w:cs="Times New Roman"/>
          <w:szCs w:val="24"/>
        </w:rPr>
        <w:t>kümneks</w:t>
      </w:r>
      <w:r w:rsidRPr="20672F95">
        <w:rPr>
          <w:rFonts w:eastAsia="Times New Roman" w:cs="Times New Roman"/>
          <w:szCs w:val="24"/>
        </w:rPr>
        <w:t xml:space="preserve"> aastaks, ei ole eelnõu</w:t>
      </w:r>
      <w:r w:rsidR="008C104E">
        <w:rPr>
          <w:rFonts w:eastAsia="Times New Roman" w:cs="Times New Roman"/>
          <w:szCs w:val="24"/>
        </w:rPr>
        <w:t>kohase seaduse</w:t>
      </w:r>
      <w:r>
        <w:rPr>
          <w:rFonts w:eastAsia="Times New Roman" w:cs="Times New Roman"/>
          <w:szCs w:val="24"/>
        </w:rPr>
        <w:t>ga</w:t>
      </w:r>
      <w:r w:rsidRPr="20672F95">
        <w:rPr>
          <w:rFonts w:eastAsia="Times New Roman" w:cs="Times New Roman"/>
          <w:szCs w:val="24"/>
        </w:rPr>
        <w:t xml:space="preserve"> tähtajalise</w:t>
      </w:r>
      <w:r>
        <w:rPr>
          <w:rFonts w:eastAsia="Times New Roman" w:cs="Times New Roman"/>
          <w:szCs w:val="24"/>
        </w:rPr>
        <w:t>l</w:t>
      </w:r>
      <w:r w:rsidRPr="20672F95">
        <w:rPr>
          <w:rFonts w:eastAsia="Times New Roman" w:cs="Times New Roman"/>
          <w:szCs w:val="24"/>
        </w:rPr>
        <w:t xml:space="preserve"> menetluste peat</w:t>
      </w:r>
      <w:r w:rsidR="00A84B0C">
        <w:rPr>
          <w:rFonts w:eastAsia="Times New Roman" w:cs="Times New Roman"/>
          <w:szCs w:val="24"/>
        </w:rPr>
        <w:t>u</w:t>
      </w:r>
      <w:r w:rsidRPr="20672F95">
        <w:rPr>
          <w:rFonts w:eastAsia="Times New Roman" w:cs="Times New Roman"/>
          <w:szCs w:val="24"/>
        </w:rPr>
        <w:t>mise</w:t>
      </w:r>
      <w:r>
        <w:rPr>
          <w:rFonts w:eastAsia="Times New Roman" w:cs="Times New Roman"/>
          <w:szCs w:val="24"/>
        </w:rPr>
        <w:t xml:space="preserve">l </w:t>
      </w:r>
      <w:proofErr w:type="spellStart"/>
      <w:r>
        <w:rPr>
          <w:rFonts w:eastAsia="Times New Roman" w:cs="Times New Roman"/>
          <w:szCs w:val="24"/>
        </w:rPr>
        <w:t>Enefitile</w:t>
      </w:r>
      <w:proofErr w:type="spellEnd"/>
      <w:r w:rsidRPr="20672F95">
        <w:rPr>
          <w:rFonts w:eastAsia="Times New Roman" w:cs="Times New Roman"/>
          <w:szCs w:val="24"/>
        </w:rPr>
        <w:t xml:space="preserve"> pikaajalist mõju. Kuid </w:t>
      </w:r>
      <w:r w:rsidR="008C104E">
        <w:rPr>
          <w:rFonts w:eastAsia="Times New Roman" w:cs="Times New Roman"/>
          <w:szCs w:val="24"/>
        </w:rPr>
        <w:t>seadusemuudatuste</w:t>
      </w:r>
      <w:r w:rsidRPr="20672F95">
        <w:rPr>
          <w:rFonts w:eastAsia="Times New Roman" w:cs="Times New Roman"/>
          <w:szCs w:val="24"/>
        </w:rPr>
        <w:t xml:space="preserve"> jõustumisel tuleb arvestada Estonia II põlevkivikaevanduse menetluse peatumisega seotud mõju, eelkõige </w:t>
      </w:r>
      <w:proofErr w:type="spellStart"/>
      <w:r w:rsidRPr="20672F95">
        <w:rPr>
          <w:rFonts w:eastAsia="Times New Roman" w:cs="Times New Roman"/>
          <w:szCs w:val="24"/>
        </w:rPr>
        <w:t>KMH</w:t>
      </w:r>
      <w:r>
        <w:rPr>
          <w:rFonts w:eastAsia="Times New Roman" w:cs="Times New Roman"/>
          <w:szCs w:val="24"/>
        </w:rPr>
        <w:t>ga</w:t>
      </w:r>
      <w:proofErr w:type="spellEnd"/>
      <w:r w:rsidRPr="20672F95">
        <w:rPr>
          <w:rFonts w:eastAsia="Times New Roman" w:cs="Times New Roman"/>
          <w:szCs w:val="24"/>
        </w:rPr>
        <w:t xml:space="preserve"> </w:t>
      </w:r>
      <w:r>
        <w:rPr>
          <w:rFonts w:eastAsia="Times New Roman" w:cs="Times New Roman"/>
          <w:szCs w:val="24"/>
        </w:rPr>
        <w:t xml:space="preserve">ja </w:t>
      </w:r>
      <w:r w:rsidRPr="20672F95">
        <w:rPr>
          <w:rFonts w:eastAsia="Times New Roman" w:cs="Times New Roman"/>
          <w:szCs w:val="24"/>
        </w:rPr>
        <w:t xml:space="preserve">keskkonnauuringutega seotud </w:t>
      </w:r>
      <w:r w:rsidR="001B60B5">
        <w:rPr>
          <w:rFonts w:eastAsia="Times New Roman" w:cs="Times New Roman"/>
          <w:szCs w:val="24"/>
        </w:rPr>
        <w:t xml:space="preserve">võimalike </w:t>
      </w:r>
      <w:r w:rsidRPr="20672F95">
        <w:rPr>
          <w:rFonts w:eastAsia="Times New Roman" w:cs="Times New Roman"/>
          <w:szCs w:val="24"/>
        </w:rPr>
        <w:t>kulude tõttu.</w:t>
      </w:r>
    </w:p>
    <w:p w14:paraId="3193CE45" w14:textId="77777777" w:rsidR="00B46180" w:rsidRDefault="00B46180" w:rsidP="002C15DE">
      <w:pPr>
        <w:jc w:val="both"/>
        <w:rPr>
          <w:rFonts w:eastAsia="Times New Roman" w:cs="Times New Roman"/>
          <w:szCs w:val="24"/>
        </w:rPr>
      </w:pPr>
    </w:p>
    <w:p w14:paraId="26397164" w14:textId="6B0A09CB" w:rsidR="001B60B5" w:rsidRDefault="001B60B5" w:rsidP="001B60B5">
      <w:pPr>
        <w:jc w:val="both"/>
        <w:rPr>
          <w:rFonts w:eastAsia="Times New Roman" w:cs="Times New Roman"/>
        </w:rPr>
      </w:pPr>
      <w:r w:rsidRPr="20672F95">
        <w:rPr>
          <w:rFonts w:eastAsia="Times New Roman" w:cs="Times New Roman"/>
          <w:szCs w:val="24"/>
        </w:rPr>
        <w:t xml:space="preserve">Mõju on ka </w:t>
      </w:r>
      <w:proofErr w:type="spellStart"/>
      <w:r w:rsidRPr="20672F95">
        <w:rPr>
          <w:rFonts w:eastAsia="Times New Roman" w:cs="Times New Roman"/>
          <w:szCs w:val="24"/>
        </w:rPr>
        <w:t>Sirgala</w:t>
      </w:r>
      <w:proofErr w:type="spellEnd"/>
      <w:r w:rsidRPr="20672F95">
        <w:rPr>
          <w:rFonts w:eastAsia="Times New Roman" w:cs="Times New Roman"/>
          <w:szCs w:val="24"/>
        </w:rPr>
        <w:t xml:space="preserve"> mäeeraldise laiendamise taotlusele, kuna eelnõu</w:t>
      </w:r>
      <w:r>
        <w:rPr>
          <w:rFonts w:eastAsia="Times New Roman" w:cs="Times New Roman"/>
          <w:szCs w:val="24"/>
        </w:rPr>
        <w:t xml:space="preserve">kohase seadusega </w:t>
      </w:r>
      <w:proofErr w:type="spellStart"/>
      <w:r>
        <w:rPr>
          <w:rFonts w:eastAsia="Times New Roman" w:cs="Times New Roman"/>
          <w:szCs w:val="24"/>
        </w:rPr>
        <w:t>MaaPSi</w:t>
      </w:r>
      <w:proofErr w:type="spellEnd"/>
      <w:r>
        <w:rPr>
          <w:rFonts w:eastAsia="Times New Roman" w:cs="Times New Roman"/>
          <w:szCs w:val="24"/>
        </w:rPr>
        <w:t xml:space="preserve"> lisatava paragrahvi</w:t>
      </w:r>
      <w:r w:rsidRPr="20672F95">
        <w:rPr>
          <w:rFonts w:eastAsia="Times New Roman" w:cs="Times New Roman"/>
          <w:szCs w:val="24"/>
        </w:rPr>
        <w:t xml:space="preserve"> </w:t>
      </w:r>
      <w:r>
        <w:rPr>
          <w:rFonts w:eastAsia="Times New Roman" w:cs="Times New Roman"/>
          <w:szCs w:val="24"/>
        </w:rPr>
        <w:t>lõi</w:t>
      </w:r>
      <w:r w:rsidR="000B5547">
        <w:rPr>
          <w:rFonts w:eastAsia="Times New Roman" w:cs="Times New Roman"/>
          <w:szCs w:val="24"/>
        </w:rPr>
        <w:t>ke</w:t>
      </w:r>
      <w:r w:rsidRPr="20672F95">
        <w:rPr>
          <w:rFonts w:eastAsia="Times New Roman" w:cs="Times New Roman"/>
          <w:szCs w:val="24"/>
        </w:rPr>
        <w:t xml:space="preserve"> </w:t>
      </w:r>
      <w:r>
        <w:rPr>
          <w:rFonts w:eastAsia="Times New Roman" w:cs="Times New Roman"/>
          <w:szCs w:val="24"/>
        </w:rPr>
        <w:t>5</w:t>
      </w:r>
      <w:r w:rsidRPr="20672F95">
        <w:rPr>
          <w:rFonts w:eastAsia="Times New Roman" w:cs="Times New Roman"/>
          <w:szCs w:val="24"/>
        </w:rPr>
        <w:t xml:space="preserve"> </w:t>
      </w:r>
      <w:r>
        <w:rPr>
          <w:rFonts w:eastAsia="Times New Roman" w:cs="Times New Roman"/>
        </w:rPr>
        <w:t>kohaselt ei</w:t>
      </w:r>
      <w:r w:rsidRPr="20672F95">
        <w:rPr>
          <w:rFonts w:eastAsia="Times New Roman" w:cs="Times New Roman"/>
        </w:rPr>
        <w:t xml:space="preserve"> anta üleminekuperioodil kaevandamisluba kauemaks kui laiendatava mäeeraldise loa kehtivusaeg.</w:t>
      </w:r>
    </w:p>
    <w:p w14:paraId="22C7997B" w14:textId="77777777" w:rsidR="00B46180" w:rsidRDefault="00B46180" w:rsidP="002C15DE">
      <w:pPr>
        <w:jc w:val="both"/>
        <w:rPr>
          <w:rFonts w:eastAsia="Times New Roman" w:cs="Times New Roman"/>
        </w:rPr>
      </w:pPr>
    </w:p>
    <w:p w14:paraId="6C4A13EF" w14:textId="4BDC6F3D" w:rsidR="0041709A" w:rsidRPr="00F109F6" w:rsidRDefault="0041709A" w:rsidP="002C15DE">
      <w:pPr>
        <w:jc w:val="both"/>
        <w:rPr>
          <w:rFonts w:eastAsia="Times New Roman" w:cs="Times New Roman"/>
          <w:szCs w:val="24"/>
        </w:rPr>
      </w:pPr>
      <w:r>
        <w:rPr>
          <w:rFonts w:eastAsia="Times New Roman" w:cs="Times New Roman"/>
        </w:rPr>
        <w:t>Mõju ei ole Narva karjääri loa nr KMIN</w:t>
      </w:r>
      <w:r w:rsidR="00F109F6">
        <w:rPr>
          <w:rFonts w:eastAsia="Times New Roman" w:cs="Times New Roman"/>
        </w:rPr>
        <w:t>-073</w:t>
      </w:r>
      <w:r>
        <w:rPr>
          <w:rFonts w:eastAsia="Times New Roman" w:cs="Times New Roman"/>
        </w:rPr>
        <w:t xml:space="preserve"> taotluse menetlusele </w:t>
      </w:r>
      <w:proofErr w:type="spellStart"/>
      <w:r w:rsidRPr="0041709A">
        <w:rPr>
          <w:rFonts w:eastAsia="Times New Roman" w:cs="Times New Roman"/>
        </w:rPr>
        <w:t>MaaPSi</w:t>
      </w:r>
      <w:proofErr w:type="spellEnd"/>
      <w:r w:rsidRPr="0041709A">
        <w:rPr>
          <w:rFonts w:eastAsia="Times New Roman" w:cs="Times New Roman"/>
        </w:rPr>
        <w:t xml:space="preserve"> § 135</w:t>
      </w:r>
      <w:r w:rsidRPr="0041709A">
        <w:rPr>
          <w:rFonts w:eastAsia="Times New Roman" w:cs="Times New Roman"/>
          <w:vertAlign w:val="superscript"/>
        </w:rPr>
        <w:t>10</w:t>
      </w:r>
      <w:r w:rsidRPr="0041709A">
        <w:rPr>
          <w:rFonts w:eastAsia="Times New Roman" w:cs="Times New Roman"/>
        </w:rPr>
        <w:t xml:space="preserve"> lõi</w:t>
      </w:r>
      <w:r w:rsidR="00F109F6">
        <w:rPr>
          <w:rFonts w:eastAsia="Times New Roman" w:cs="Times New Roman"/>
        </w:rPr>
        <w:t>kes 6</w:t>
      </w:r>
      <w:r w:rsidRPr="0041709A">
        <w:rPr>
          <w:rFonts w:eastAsia="Times New Roman" w:cs="Times New Roman"/>
        </w:rPr>
        <w:t xml:space="preserve"> </w:t>
      </w:r>
      <w:r w:rsidRPr="00F109F6">
        <w:rPr>
          <w:rFonts w:eastAsia="Times New Roman" w:cs="Times New Roman"/>
          <w:szCs w:val="24"/>
        </w:rPr>
        <w:t>kehtestatava erandi</w:t>
      </w:r>
      <w:r w:rsidR="00F109F6" w:rsidRPr="00F109F6">
        <w:rPr>
          <w:rFonts w:eastAsia="Times New Roman" w:cs="Times New Roman"/>
          <w:szCs w:val="24"/>
        </w:rPr>
        <w:t xml:space="preserve"> kohaselt, kuna </w:t>
      </w:r>
      <w:r w:rsidR="00F109F6">
        <w:rPr>
          <w:rFonts w:eastAsia="Times New Roman" w:cs="Times New Roman"/>
          <w:szCs w:val="24"/>
        </w:rPr>
        <w:t>arendaja taotleb</w:t>
      </w:r>
      <w:r w:rsidR="00F109F6" w:rsidRPr="00F109F6">
        <w:rPr>
          <w:rFonts w:eastAsia="Times New Roman" w:cs="Times New Roman"/>
          <w:szCs w:val="24"/>
        </w:rPr>
        <w:t xml:space="preserve"> keskkonnaloa</w:t>
      </w:r>
      <w:r w:rsidRPr="00F109F6">
        <w:rPr>
          <w:rFonts w:eastAsia="Times New Roman" w:cs="Times New Roman"/>
          <w:szCs w:val="24"/>
        </w:rPr>
        <w:t xml:space="preserve"> vee, jäätmete ja välisõhu osade muutmi</w:t>
      </w:r>
      <w:r w:rsidR="00F109F6" w:rsidRPr="00F109F6">
        <w:rPr>
          <w:rFonts w:eastAsia="Times New Roman" w:cs="Times New Roman"/>
          <w:szCs w:val="24"/>
        </w:rPr>
        <w:t>st ning ei taotle muudetava kaevandamisloaga kaevandada lubatud põlevkivivaru koguse suurendamist ja loa kehtivusaja pikendamist</w:t>
      </w:r>
      <w:r w:rsidR="00F109F6">
        <w:rPr>
          <w:rFonts w:eastAsia="Times New Roman" w:cs="Times New Roman"/>
          <w:szCs w:val="24"/>
        </w:rPr>
        <w:t>.</w:t>
      </w:r>
    </w:p>
    <w:p w14:paraId="1A67DFAD" w14:textId="77777777" w:rsidR="0041709A" w:rsidRDefault="0041709A" w:rsidP="002C15DE">
      <w:pPr>
        <w:jc w:val="both"/>
        <w:rPr>
          <w:rFonts w:eastAsia="Times New Roman" w:cs="Times New Roman"/>
        </w:rPr>
      </w:pPr>
    </w:p>
    <w:p w14:paraId="40938BB7" w14:textId="4CCFFFA9" w:rsidR="00D26999" w:rsidRDefault="003C7140" w:rsidP="002C15DE">
      <w:pPr>
        <w:jc w:val="both"/>
        <w:rPr>
          <w:rFonts w:cs="Times New Roman"/>
        </w:rPr>
      </w:pPr>
      <w:r w:rsidRPr="3B28F6A3">
        <w:rPr>
          <w:rFonts w:cs="Times New Roman"/>
        </w:rPr>
        <w:t xml:space="preserve">Ettevõtetel tuleb arvestada, et menetluste peatumise ajal lõppeb VKG-l Sompa kaevanduse (luba nr KMIN-066 kehtib kuni 31.12.2024) ja Enefit Power ASil Vanaküla karjääriväljade (luba nr KMIN-017 kehtib kuni 21.07.2024) ja Vanaküla karjääriväljad IV (luba nr KMIN-052 kehtib kuni 21.07.2024) loa kehtivusaeg. </w:t>
      </w:r>
      <w:r>
        <w:rPr>
          <w:rFonts w:cs="Times New Roman"/>
        </w:rPr>
        <w:t>Juhul kui sealne maavaravaru ei ole kaevandamisväärne, tuleb m</w:t>
      </w:r>
      <w:r w:rsidRPr="3B28F6A3">
        <w:rPr>
          <w:rFonts w:cs="Times New Roman"/>
        </w:rPr>
        <w:t xml:space="preserve">aapõueseaduse kohaselt alad korrastada. </w:t>
      </w:r>
      <w:r w:rsidR="00AD2655">
        <w:rPr>
          <w:rFonts w:eastAsia="Times New Roman" w:cs="Times New Roman"/>
        </w:rPr>
        <w:t xml:space="preserve">Mäeeraldistes oleva põlevkivi aktiivse tarbevaru osas, mis ei ole enam kaevandamisväärne, on vajalik esitada taotlus maavaravaru registrikande tegemiseks varu </w:t>
      </w:r>
      <w:r w:rsidR="00AD2655" w:rsidRPr="00B24B55">
        <w:rPr>
          <w:rFonts w:eastAsia="Times New Roman" w:cs="Times New Roman"/>
        </w:rPr>
        <w:t>kasutamisvõimalikkuse</w:t>
      </w:r>
      <w:r w:rsidR="00AD2655">
        <w:rPr>
          <w:rFonts w:eastAsia="Times New Roman" w:cs="Times New Roman"/>
        </w:rPr>
        <w:t>st lähtuvalt (</w:t>
      </w:r>
      <w:proofErr w:type="spellStart"/>
      <w:r w:rsidR="00AD2655">
        <w:rPr>
          <w:rFonts w:eastAsia="Times New Roman" w:cs="Times New Roman"/>
        </w:rPr>
        <w:t>MaaPS</w:t>
      </w:r>
      <w:proofErr w:type="spellEnd"/>
      <w:r w:rsidR="00AD2655">
        <w:rPr>
          <w:rFonts w:eastAsia="Times New Roman" w:cs="Times New Roman"/>
        </w:rPr>
        <w:t xml:space="preserve"> § 23)</w:t>
      </w:r>
      <w:r w:rsidR="00AD2655" w:rsidRPr="00B24B55">
        <w:rPr>
          <w:rFonts w:eastAsia="Times New Roman" w:cs="Times New Roman"/>
        </w:rPr>
        <w:t xml:space="preserve"> </w:t>
      </w:r>
      <w:r w:rsidR="00AD2655">
        <w:rPr>
          <w:rFonts w:eastAsia="Times New Roman" w:cs="Times New Roman"/>
        </w:rPr>
        <w:t xml:space="preserve">ning seejärel </w:t>
      </w:r>
      <w:r w:rsidR="0041709A">
        <w:rPr>
          <w:rFonts w:eastAsia="Times New Roman" w:cs="Times New Roman"/>
        </w:rPr>
        <w:t xml:space="preserve">tuleb </w:t>
      </w:r>
      <w:r w:rsidR="00AD2655">
        <w:rPr>
          <w:rFonts w:eastAsia="Times New Roman" w:cs="Times New Roman"/>
        </w:rPr>
        <w:t xml:space="preserve">alad korrastada enne </w:t>
      </w:r>
      <w:r w:rsidR="0041709A">
        <w:rPr>
          <w:rFonts w:eastAsia="Times New Roman" w:cs="Times New Roman"/>
        </w:rPr>
        <w:t xml:space="preserve">loa </w:t>
      </w:r>
      <w:r w:rsidR="00AD2655">
        <w:rPr>
          <w:rFonts w:eastAsia="Times New Roman" w:cs="Times New Roman"/>
        </w:rPr>
        <w:t xml:space="preserve">kehtivusaja lõppemist. </w:t>
      </w:r>
      <w:proofErr w:type="spellStart"/>
      <w:r w:rsidR="004210B1">
        <w:rPr>
          <w:rFonts w:cs="Times New Roman"/>
        </w:rPr>
        <w:t>MaaPSi</w:t>
      </w:r>
      <w:proofErr w:type="spellEnd"/>
      <w:r w:rsidR="004210B1">
        <w:rPr>
          <w:rFonts w:cs="Times New Roman"/>
        </w:rPr>
        <w:t xml:space="preserve"> lisatava</w:t>
      </w:r>
      <w:r>
        <w:rPr>
          <w:rFonts w:cs="Times New Roman"/>
        </w:rPr>
        <w:t xml:space="preserve"> </w:t>
      </w:r>
      <w:r>
        <w:rPr>
          <w:rFonts w:eastAsia="Times New Roman" w:cs="Times New Roman"/>
          <w:szCs w:val="24"/>
        </w:rPr>
        <w:t>§ 135</w:t>
      </w:r>
      <w:r>
        <w:rPr>
          <w:rFonts w:eastAsia="Times New Roman" w:cs="Times New Roman"/>
          <w:szCs w:val="24"/>
          <w:vertAlign w:val="superscript"/>
        </w:rPr>
        <w:t>10</w:t>
      </w:r>
      <w:r>
        <w:rPr>
          <w:rFonts w:eastAsia="Times New Roman" w:cs="Times New Roman"/>
          <w:szCs w:val="24"/>
        </w:rPr>
        <w:t xml:space="preserve"> lõike 6 alusel on loa</w:t>
      </w:r>
      <w:r w:rsidRPr="00916637">
        <w:rPr>
          <w:rFonts w:cs="Times New Roman"/>
        </w:rPr>
        <w:t xml:space="preserve"> kehtivusaja pikendamine võimalik korrastamise eesmärgil kuni kaheks aastaks.</w:t>
      </w:r>
      <w:r>
        <w:rPr>
          <w:rFonts w:cs="Times New Roman"/>
        </w:rPr>
        <w:t xml:space="preserve"> </w:t>
      </w:r>
      <w:r w:rsidRPr="3B28F6A3">
        <w:rPr>
          <w:rFonts w:cs="Times New Roman"/>
        </w:rPr>
        <w:t xml:space="preserve">Seejuures säilib </w:t>
      </w:r>
      <w:proofErr w:type="spellStart"/>
      <w:r w:rsidRPr="3B28F6A3">
        <w:rPr>
          <w:rFonts w:cs="Times New Roman"/>
        </w:rPr>
        <w:t>MaaPSi</w:t>
      </w:r>
      <w:proofErr w:type="spellEnd"/>
      <w:r w:rsidRPr="3B28F6A3">
        <w:rPr>
          <w:rFonts w:cs="Times New Roman"/>
        </w:rPr>
        <w:t xml:space="preserve"> § 80 lõike 1 alusel korrastamiskohustus ka juhul, kui luba on kehtivuse kaotanud või kehtetuks tunnistatud. </w:t>
      </w:r>
    </w:p>
    <w:p w14:paraId="70256B05" w14:textId="77777777" w:rsidR="003C7140" w:rsidRDefault="003C7140" w:rsidP="002C15DE">
      <w:pPr>
        <w:jc w:val="both"/>
        <w:rPr>
          <w:rFonts w:eastAsia="Times New Roman" w:cs="Times New Roman"/>
        </w:rPr>
      </w:pPr>
    </w:p>
    <w:p w14:paraId="5E57C22C" w14:textId="379279A0" w:rsidR="00B46180" w:rsidRDefault="00B46180" w:rsidP="00675649">
      <w:pPr>
        <w:keepNext/>
        <w:keepLines/>
        <w:jc w:val="both"/>
        <w:rPr>
          <w:i/>
          <w:iCs/>
        </w:rPr>
      </w:pPr>
      <w:r w:rsidRPr="6C806D42">
        <w:rPr>
          <w:i/>
          <w:iCs/>
        </w:rPr>
        <w:t>Kokkuvõte</w:t>
      </w:r>
    </w:p>
    <w:p w14:paraId="64247AF6" w14:textId="77777777" w:rsidR="00D05053" w:rsidRDefault="00D05053" w:rsidP="00675649">
      <w:pPr>
        <w:keepNext/>
        <w:keepLines/>
        <w:jc w:val="both"/>
      </w:pPr>
    </w:p>
    <w:p w14:paraId="67C0FE8E" w14:textId="2EB76060" w:rsidR="00B46180" w:rsidRDefault="00B46180" w:rsidP="002C15DE">
      <w:pPr>
        <w:jc w:val="both"/>
      </w:pPr>
      <w:r>
        <w:t>Muudatus mõjutab uue loa saamiseks taotlused esitanud ettevõtteid VKG Kaevandused OÜ</w:t>
      </w:r>
      <w:r w:rsidR="008C104E">
        <w:t xml:space="preserve"> ja</w:t>
      </w:r>
      <w:r>
        <w:t xml:space="preserve"> Enefit Power AS ning taotluse esitamist kavandavaid ettevõtteid, kui </w:t>
      </w:r>
      <w:r w:rsidR="007D2F0E">
        <w:t xml:space="preserve">selliseid taotlusi </w:t>
      </w:r>
      <w:r>
        <w:t>peaks tulema. Muudatus mõjutab ka loa muutmise taotluse esitanud ettevõtteid, ku</w:t>
      </w:r>
      <w:r w:rsidR="008C104E">
        <w:t>i</w:t>
      </w:r>
      <w:r>
        <w:t xml:space="preserve"> muutmise eesmärk on mäeeraldise laiendamine lahusolevale alale või </w:t>
      </w:r>
      <w:r w:rsidR="008C104E">
        <w:t xml:space="preserve">kui </w:t>
      </w:r>
      <w:r>
        <w:t>laiendamisel taotletakse ka loa kehtivusaja muutmist. Selliseid taotluseid on Kiviõli Keemiatööstuse OÜ</w:t>
      </w:r>
      <w:r>
        <w:noBreakHyphen/>
        <w:t>l (Sonda II) ja ka Enefit Power AS</w:t>
      </w:r>
      <w:r w:rsidR="008C104E">
        <w:t>i</w:t>
      </w:r>
      <w:r>
        <w:t>l (</w:t>
      </w:r>
      <w:proofErr w:type="spellStart"/>
      <w:r>
        <w:t>Sirgala</w:t>
      </w:r>
      <w:proofErr w:type="spellEnd"/>
      <w:r>
        <w:t> laiendamine, kus taotletakse loa kehtivusaja pikendamist 30</w:t>
      </w:r>
      <w:r w:rsidR="00BE6F9D">
        <w:t> </w:t>
      </w:r>
      <w:r>
        <w:t>aastaks).</w:t>
      </w:r>
    </w:p>
    <w:p w14:paraId="71F26EFD" w14:textId="77777777" w:rsidR="00B46180" w:rsidRDefault="00B46180" w:rsidP="002C15DE">
      <w:pPr>
        <w:jc w:val="both"/>
        <w:rPr>
          <w:rFonts w:cs="Times New Roman"/>
        </w:rPr>
      </w:pPr>
    </w:p>
    <w:p w14:paraId="61FA0E9E" w14:textId="0B27EA16" w:rsidR="001B60B5" w:rsidRDefault="001B60B5" w:rsidP="001B60B5">
      <w:pPr>
        <w:jc w:val="both"/>
        <w:rPr>
          <w:rFonts w:cs="Times New Roman"/>
        </w:rPr>
      </w:pPr>
      <w:r w:rsidRPr="3B28F6A3">
        <w:rPr>
          <w:rFonts w:cs="Times New Roman"/>
        </w:rPr>
        <w:t>Kuna tegemist on menetluste tähtajalise peat</w:t>
      </w:r>
      <w:r w:rsidR="00A84B0C">
        <w:rPr>
          <w:rFonts w:cs="Times New Roman"/>
        </w:rPr>
        <w:t>u</w:t>
      </w:r>
      <w:r w:rsidRPr="3B28F6A3">
        <w:rPr>
          <w:rFonts w:cs="Times New Roman"/>
        </w:rPr>
        <w:t xml:space="preserve">misega (kaheks aastaks) ning arvesse võttes kehtivate kaevandamislubadega kaevandada lubatud põlevkivi koguseid ja eelnevate aastate põlevkivi kaevandamise keskmiseid koguseid, siis võib hinnata, et muudatus ei avalda olulist mõju ettevõtete tegevusele selle sätte kehtimise aja jooksul. </w:t>
      </w:r>
    </w:p>
    <w:p w14:paraId="109E017E" w14:textId="77777777" w:rsidR="00B46180" w:rsidRDefault="00B46180" w:rsidP="002C15DE">
      <w:pPr>
        <w:jc w:val="both"/>
        <w:rPr>
          <w:rFonts w:cs="Times New Roman"/>
        </w:rPr>
      </w:pPr>
    </w:p>
    <w:p w14:paraId="6698B553" w14:textId="3BB42AC7" w:rsidR="00624A26" w:rsidRDefault="2580E728" w:rsidP="26D0422F">
      <w:pPr>
        <w:jc w:val="both"/>
        <w:rPr>
          <w:rFonts w:cs="Times New Roman"/>
        </w:rPr>
      </w:pPr>
      <w:r w:rsidRPr="3B28F6A3">
        <w:rPr>
          <w:rFonts w:cs="Times New Roman"/>
        </w:rPr>
        <w:t>Mõju põlevkivi kasutavate ettevõtete majandustegevusele ei ole muudatuse ajutise iseloomu tõttu püsiv</w:t>
      </w:r>
      <w:r w:rsidR="00624A26">
        <w:rPr>
          <w:rFonts w:cs="Times New Roman"/>
        </w:rPr>
        <w:t>.</w:t>
      </w:r>
    </w:p>
    <w:p w14:paraId="106E0282" w14:textId="77777777" w:rsidR="00624A26" w:rsidRDefault="00624A26" w:rsidP="26D0422F">
      <w:pPr>
        <w:jc w:val="both"/>
        <w:rPr>
          <w:rFonts w:cs="Times New Roman"/>
        </w:rPr>
      </w:pPr>
    </w:p>
    <w:p w14:paraId="7570762B" w14:textId="056B2C54" w:rsidR="00B36FBC" w:rsidRDefault="00B36FBC" w:rsidP="00B36FBC">
      <w:pPr>
        <w:jc w:val="both"/>
        <w:rPr>
          <w:rFonts w:cs="Times New Roman"/>
        </w:rPr>
      </w:pPr>
      <w:r w:rsidRPr="3B28F6A3">
        <w:rPr>
          <w:rFonts w:cs="Times New Roman"/>
        </w:rPr>
        <w:t xml:space="preserve">Ettevõtete </w:t>
      </w:r>
      <w:r w:rsidRPr="006F16EB">
        <w:rPr>
          <w:rFonts w:cs="Times New Roman"/>
          <w:b/>
          <w:bCs/>
        </w:rPr>
        <w:t>halduskoormus</w:t>
      </w:r>
      <w:r w:rsidRPr="3B28F6A3">
        <w:rPr>
          <w:rFonts w:cs="Times New Roman"/>
        </w:rPr>
        <w:t xml:space="preserve"> võib kasvada olukorras kui on vajalik muuta esitatud loataotlust, milles taotletakse loa kehtivusaja pikendamist, kuid vajalik on jätkata menetlust loa </w:t>
      </w:r>
      <w:proofErr w:type="spellStart"/>
      <w:r w:rsidRPr="3B28F6A3">
        <w:rPr>
          <w:rFonts w:cs="Times New Roman"/>
        </w:rPr>
        <w:t>eriosa</w:t>
      </w:r>
      <w:proofErr w:type="spellEnd"/>
      <w:r w:rsidRPr="3B28F6A3">
        <w:rPr>
          <w:rFonts w:cs="Times New Roman"/>
        </w:rPr>
        <w:t xml:space="preserve"> või </w:t>
      </w:r>
      <w:r w:rsidRPr="3B28F6A3">
        <w:rPr>
          <w:rFonts w:cs="Times New Roman"/>
        </w:rPr>
        <w:lastRenderedPageBreak/>
        <w:t xml:space="preserve">selle tingimuste muutmiseks ja keskkonnanõuetega vastavusse viimiseks. </w:t>
      </w:r>
      <w:r w:rsidR="007D2F0E">
        <w:rPr>
          <w:rFonts w:cs="Times New Roman"/>
        </w:rPr>
        <w:t>Kogu</w:t>
      </w:r>
      <w:r w:rsidR="00CB1520">
        <w:rPr>
          <w:rFonts w:cs="Times New Roman"/>
        </w:rPr>
        <w:t>mis</w:t>
      </w:r>
      <w:r>
        <w:rPr>
          <w:rFonts w:cs="Times New Roman"/>
        </w:rPr>
        <w:t xml:space="preserve"> halduskoormus siiski ei suurene, kuna menetlused peatuvad</w:t>
      </w:r>
      <w:r w:rsidR="007D2F0E">
        <w:rPr>
          <w:rFonts w:cs="Times New Roman"/>
        </w:rPr>
        <w:t xml:space="preserve"> seaduse alusel</w:t>
      </w:r>
      <w:r>
        <w:rPr>
          <w:rFonts w:cs="Times New Roman"/>
        </w:rPr>
        <w:t>.</w:t>
      </w:r>
    </w:p>
    <w:p w14:paraId="767242C8" w14:textId="77777777" w:rsidR="00B36FBC" w:rsidRDefault="00B36FBC" w:rsidP="00B36FBC">
      <w:pPr>
        <w:jc w:val="both"/>
        <w:rPr>
          <w:rFonts w:cs="Times New Roman"/>
        </w:rPr>
      </w:pPr>
    </w:p>
    <w:p w14:paraId="1878F9E8" w14:textId="4F8DC60A" w:rsidR="00B36FBC" w:rsidRDefault="00B36FBC" w:rsidP="00B36FBC">
      <w:pPr>
        <w:jc w:val="both"/>
        <w:rPr>
          <w:rFonts w:cs="Times New Roman"/>
        </w:rPr>
      </w:pPr>
      <w:r w:rsidRPr="00555245">
        <w:rPr>
          <w:rFonts w:cs="Times New Roman"/>
        </w:rPr>
        <w:t>Kokkuvõttes võib pidada mõju nendele ettevõtetele, kelle load võimaldavad tegevuse jätkumist üleminekuperioodil senise tootmismahu ulatuses, pi</w:t>
      </w:r>
      <w:r w:rsidR="004210B1">
        <w:rPr>
          <w:rFonts w:cs="Times New Roman"/>
        </w:rPr>
        <w:t xml:space="preserve">gem </w:t>
      </w:r>
      <w:r w:rsidRPr="00555245">
        <w:rPr>
          <w:rFonts w:cs="Times New Roman"/>
        </w:rPr>
        <w:t>väikeseks. Ulatuslikum negatiivne mõju avaldub nendele ettevõtetele, kellel muudatuse jõustumise ajal ei ole piisavalt kaevandada lubatud põlevkivi varu ja olemasolevatel mäeeraldistel hakkab varu ammenduma. Sellest tulenevalt avaldab eelnõu</w:t>
      </w:r>
      <w:r w:rsidR="004210B1">
        <w:rPr>
          <w:rFonts w:cs="Times New Roman"/>
        </w:rPr>
        <w:t>kohane seadus</w:t>
      </w:r>
      <w:r w:rsidRPr="00555245">
        <w:rPr>
          <w:rFonts w:cs="Times New Roman"/>
        </w:rPr>
        <w:t xml:space="preserve"> mõju eelkõige </w:t>
      </w:r>
      <w:proofErr w:type="spellStart"/>
      <w:r w:rsidRPr="00555245">
        <w:rPr>
          <w:rFonts w:cs="Times New Roman"/>
        </w:rPr>
        <w:t>KKTle</w:t>
      </w:r>
      <w:proofErr w:type="spellEnd"/>
      <w:r w:rsidRPr="00555245">
        <w:rPr>
          <w:rFonts w:cs="Times New Roman"/>
        </w:rPr>
        <w:t>, kuivõrd ettevõttel ei jätku piisavalt põlevkivivaru ning menetluste peatumine kaheks aastaks ei võimalda ka seda juurde saada</w:t>
      </w:r>
      <w:r w:rsidR="00A82DD2">
        <w:rPr>
          <w:rFonts w:cs="Times New Roman"/>
        </w:rPr>
        <w:t xml:space="preserve"> (Peatub Sonda II loa taotluse menetlus)</w:t>
      </w:r>
      <w:r w:rsidRPr="00555245">
        <w:rPr>
          <w:rFonts w:cs="Times New Roman"/>
        </w:rPr>
        <w:t xml:space="preserve">. </w:t>
      </w:r>
      <w:r w:rsidR="004210B1">
        <w:rPr>
          <w:rFonts w:cs="Times New Roman"/>
        </w:rPr>
        <w:t>V</w:t>
      </w:r>
      <w:r w:rsidRPr="00555245">
        <w:rPr>
          <w:rFonts w:cs="Times New Roman"/>
        </w:rPr>
        <w:t xml:space="preserve">õib tekkida mõju Heidelberg </w:t>
      </w:r>
      <w:proofErr w:type="spellStart"/>
      <w:r w:rsidRPr="00555245">
        <w:rPr>
          <w:rFonts w:cs="Times New Roman"/>
        </w:rPr>
        <w:t>Materials</w:t>
      </w:r>
      <w:proofErr w:type="spellEnd"/>
      <w:r w:rsidRPr="00555245">
        <w:rPr>
          <w:rFonts w:cs="Times New Roman"/>
        </w:rPr>
        <w:t xml:space="preserve"> Kunda AS</w:t>
      </w:r>
      <w:r w:rsidR="007D2F0E">
        <w:rPr>
          <w:rFonts w:cs="Times New Roman"/>
        </w:rPr>
        <w:t>i</w:t>
      </w:r>
      <w:r w:rsidRPr="00555245">
        <w:rPr>
          <w:rFonts w:cs="Times New Roman"/>
        </w:rPr>
        <w:t xml:space="preserve">le, kelle loa kehtivusaeg lõppeb 2027.a ning pole kindlust loa kehtivusaja pikendamise võimaluse osas pärast  2026. aasta 1. jaanuari. </w:t>
      </w:r>
      <w:r w:rsidR="003B6694" w:rsidRPr="00555245">
        <w:rPr>
          <w:rFonts w:cs="Times New Roman"/>
        </w:rPr>
        <w:t xml:space="preserve">Samuti on mõju ettevõtetele, kelle loa kehtivusaeg </w:t>
      </w:r>
      <w:r w:rsidR="007D2F0E" w:rsidRPr="00555245">
        <w:rPr>
          <w:rFonts w:cs="Times New Roman"/>
        </w:rPr>
        <w:t xml:space="preserve">lõppeb </w:t>
      </w:r>
      <w:r w:rsidR="003B6694" w:rsidRPr="00555245">
        <w:rPr>
          <w:rFonts w:cs="Times New Roman"/>
        </w:rPr>
        <w:t>2024.</w:t>
      </w:r>
      <w:r w:rsidR="007D2F0E">
        <w:rPr>
          <w:rFonts w:cs="Times New Roman"/>
        </w:rPr>
        <w:t> </w:t>
      </w:r>
      <w:r w:rsidR="003B6694" w:rsidRPr="00555245">
        <w:rPr>
          <w:rFonts w:cs="Times New Roman"/>
        </w:rPr>
        <w:t>a</w:t>
      </w:r>
      <w:r w:rsidR="007D2F0E">
        <w:rPr>
          <w:rFonts w:cs="Times New Roman"/>
        </w:rPr>
        <w:t>astal</w:t>
      </w:r>
      <w:r w:rsidR="003B6694" w:rsidRPr="00555245">
        <w:rPr>
          <w:rFonts w:cs="Times New Roman"/>
        </w:rPr>
        <w:t xml:space="preserve"> (VKG-l Sompa kaevandus) ja Enefit Power ASil Vanaküla karjääriväljad ja Vanaküla karjääriväljad IV loa kehtivusaeg</w:t>
      </w:r>
      <w:r w:rsidR="00555245" w:rsidRPr="00555245">
        <w:rPr>
          <w:rFonts w:cs="Times New Roman"/>
        </w:rPr>
        <w:t>, kuid mäeeraldisel on veel kaevandamisväärset põlevkivivaru.</w:t>
      </w:r>
    </w:p>
    <w:p w14:paraId="08E2326B" w14:textId="77777777" w:rsidR="00E20B1F" w:rsidRDefault="00E20B1F" w:rsidP="00B36FBC">
      <w:pPr>
        <w:jc w:val="both"/>
        <w:rPr>
          <w:rFonts w:cs="Times New Roman"/>
        </w:rPr>
      </w:pPr>
    </w:p>
    <w:p w14:paraId="0031E7C8" w14:textId="3088FA25" w:rsidR="00E20B1F" w:rsidRDefault="00E20B1F" w:rsidP="00B36FBC">
      <w:pPr>
        <w:jc w:val="both"/>
        <w:rPr>
          <w:rFonts w:cs="Times New Roman"/>
        </w:rPr>
      </w:pPr>
      <w:commentRangeStart w:id="13"/>
      <w:r>
        <w:rPr>
          <w:rFonts w:cs="Times New Roman"/>
        </w:rPr>
        <w:t xml:space="preserve">KKT on </w:t>
      </w:r>
      <w:r w:rsidRPr="00E20B1F">
        <w:rPr>
          <w:rFonts w:cs="Times New Roman"/>
        </w:rPr>
        <w:t>Keskkonnaametile saadetud kirjas (</w:t>
      </w:r>
      <w:r w:rsidR="00C81565">
        <w:t>registreeritud keskkonnaotsuste infosüsteemis KOTKAS 22.09.2023</w:t>
      </w:r>
      <w:r w:rsidRPr="00E20B1F">
        <w:rPr>
          <w:rFonts w:cs="Times New Roman"/>
        </w:rPr>
        <w:t xml:space="preserve">, </w:t>
      </w:r>
      <w:proofErr w:type="spellStart"/>
      <w:r w:rsidRPr="00E20B1F">
        <w:rPr>
          <w:rFonts w:cs="Times New Roman"/>
        </w:rPr>
        <w:t>reg</w:t>
      </w:r>
      <w:proofErr w:type="spellEnd"/>
      <w:r w:rsidRPr="00E20B1F">
        <w:rPr>
          <w:rFonts w:cs="Times New Roman"/>
        </w:rPr>
        <w:t>-nr DM-111240-16)</w:t>
      </w:r>
      <w:r>
        <w:rPr>
          <w:rFonts w:cs="Times New Roman"/>
        </w:rPr>
        <w:t xml:space="preserve"> toonud välja asjaolu, et </w:t>
      </w:r>
      <w:r w:rsidRPr="00E20B1F">
        <w:rPr>
          <w:rFonts w:cs="Times New Roman"/>
        </w:rPr>
        <w:t>olukorras, kus Põhja-Kiviõli mäeeraldistel lõpeb põlevkivi ning samas ei ole tehtud uuringuid uute varude kasutusele võtuks, tähendab see sisuliselt ettevõtte tegevuse lõppu</w:t>
      </w:r>
      <w:r>
        <w:rPr>
          <w:rFonts w:cs="Times New Roman"/>
        </w:rPr>
        <w:t xml:space="preserve"> (</w:t>
      </w:r>
      <w:r w:rsidR="00CB1520">
        <w:rPr>
          <w:rFonts w:cs="Times New Roman"/>
        </w:rPr>
        <w:t xml:space="preserve">KKT on </w:t>
      </w:r>
      <w:r>
        <w:rPr>
          <w:rFonts w:cs="Times New Roman"/>
        </w:rPr>
        <w:t xml:space="preserve">tööandja </w:t>
      </w:r>
      <w:r w:rsidRPr="000D7C14">
        <w:rPr>
          <w:rFonts w:cs="Times New Roman"/>
          <w:szCs w:val="24"/>
        </w:rPr>
        <w:t>540</w:t>
      </w:r>
      <w:r>
        <w:rPr>
          <w:rFonts w:cs="Times New Roman"/>
          <w:szCs w:val="24"/>
        </w:rPr>
        <w:t>-le</w:t>
      </w:r>
      <w:r w:rsidRPr="000D7C14">
        <w:rPr>
          <w:rFonts w:cs="Times New Roman"/>
          <w:szCs w:val="24"/>
        </w:rPr>
        <w:t xml:space="preserve"> inimesele</w:t>
      </w:r>
      <w:r>
        <w:rPr>
          <w:rFonts w:cs="Times New Roman"/>
          <w:szCs w:val="24"/>
        </w:rPr>
        <w:t>)</w:t>
      </w:r>
      <w:r w:rsidRPr="00E20B1F">
        <w:rPr>
          <w:rFonts w:cs="Times New Roman"/>
        </w:rPr>
        <w:t>.</w:t>
      </w:r>
      <w:r>
        <w:rPr>
          <w:rFonts w:cs="Times New Roman"/>
        </w:rPr>
        <w:t xml:space="preserve"> </w:t>
      </w:r>
      <w:r w:rsidR="004210B1">
        <w:rPr>
          <w:rFonts w:cs="Times New Roman"/>
        </w:rPr>
        <w:t>Märgime</w:t>
      </w:r>
      <w:r>
        <w:rPr>
          <w:rFonts w:cs="Times New Roman"/>
        </w:rPr>
        <w:t>, et eelnõu</w:t>
      </w:r>
      <w:r w:rsidR="00CB1520">
        <w:rPr>
          <w:rFonts w:cs="Times New Roman"/>
        </w:rPr>
        <w:t>kohase seadusega</w:t>
      </w:r>
      <w:r>
        <w:rPr>
          <w:rFonts w:cs="Times New Roman"/>
        </w:rPr>
        <w:t xml:space="preserve"> ei piira</w:t>
      </w:r>
      <w:r w:rsidR="00CB1520">
        <w:rPr>
          <w:rFonts w:cs="Times New Roman"/>
        </w:rPr>
        <w:t>ta</w:t>
      </w:r>
      <w:r>
        <w:rPr>
          <w:rFonts w:cs="Times New Roman"/>
        </w:rPr>
        <w:t xml:space="preserve"> geoloogilise uuringu tegemist</w:t>
      </w:r>
      <w:r w:rsidR="00E54A3B" w:rsidRPr="00E54A3B">
        <w:rPr>
          <w:rFonts w:cs="Times New Roman"/>
        </w:rPr>
        <w:t>, kuna muudatus hakkab kehtima üksnes kaevandamislubadele.</w:t>
      </w:r>
      <w:r w:rsidR="00975123">
        <w:rPr>
          <w:rFonts w:cs="Times New Roman"/>
        </w:rPr>
        <w:t xml:space="preserve"> Kuid pikaajaline mõju võib avalduda Sonda II loa menetluse peatumise tõttu.</w:t>
      </w:r>
      <w:commentRangeEnd w:id="13"/>
      <w:r w:rsidR="00BE566F">
        <w:rPr>
          <w:rStyle w:val="Kommentaariviide"/>
        </w:rPr>
        <w:commentReference w:id="13"/>
      </w:r>
    </w:p>
    <w:p w14:paraId="37AD0648" w14:textId="7A704D55" w:rsidR="3B28F6A3" w:rsidRPr="000D7C14" w:rsidRDefault="3B28F6A3" w:rsidP="3B28F6A3">
      <w:pPr>
        <w:jc w:val="both"/>
        <w:rPr>
          <w:rFonts w:cs="Times New Roman"/>
          <w:szCs w:val="24"/>
        </w:rPr>
      </w:pPr>
    </w:p>
    <w:p w14:paraId="027AF77A" w14:textId="3345AC75" w:rsidR="00B13BAD" w:rsidRPr="0098250E" w:rsidRDefault="0041221C" w:rsidP="00B36FBC">
      <w:pPr>
        <w:jc w:val="both"/>
        <w:rPr>
          <w:rFonts w:cs="Times New Roman"/>
          <w:szCs w:val="24"/>
        </w:rPr>
      </w:pPr>
      <w:r>
        <w:rPr>
          <w:rFonts w:cs="Times New Roman"/>
          <w:szCs w:val="24"/>
        </w:rPr>
        <w:t>P</w:t>
      </w:r>
      <w:r w:rsidR="00B36FBC" w:rsidRPr="000D7C14">
        <w:rPr>
          <w:rFonts w:cs="Times New Roman"/>
          <w:szCs w:val="24"/>
        </w:rPr>
        <w:t>ikas perspektiivis, kui on kavandatud põlevkivisektori majandustegevuse vähenemine</w:t>
      </w:r>
      <w:r>
        <w:rPr>
          <w:rFonts w:cs="Times New Roman"/>
          <w:szCs w:val="24"/>
        </w:rPr>
        <w:t xml:space="preserve"> edaspidi</w:t>
      </w:r>
      <w:r w:rsidR="00B36FBC" w:rsidRPr="000D7C14">
        <w:rPr>
          <w:rFonts w:cs="Times New Roman"/>
          <w:szCs w:val="24"/>
        </w:rPr>
        <w:t xml:space="preserve">, </w:t>
      </w:r>
      <w:r w:rsidR="00B13BAD">
        <w:rPr>
          <w:rFonts w:cs="Times New Roman"/>
          <w:szCs w:val="24"/>
        </w:rPr>
        <w:t xml:space="preserve">tuleb arvestada </w:t>
      </w:r>
      <w:r w:rsidR="008C386E">
        <w:rPr>
          <w:rFonts w:cs="Times New Roman"/>
          <w:szCs w:val="24"/>
        </w:rPr>
        <w:t>sektoris olevate</w:t>
      </w:r>
      <w:r w:rsidR="00B13BAD">
        <w:rPr>
          <w:rFonts w:cs="Times New Roman"/>
          <w:szCs w:val="24"/>
        </w:rPr>
        <w:t xml:space="preserve"> töökohtade vähenemisega, samuti </w:t>
      </w:r>
      <w:r w:rsidR="00B36FBC" w:rsidRPr="000D7C14">
        <w:rPr>
          <w:rFonts w:cs="Times New Roman"/>
          <w:szCs w:val="24"/>
        </w:rPr>
        <w:t xml:space="preserve">võib vähenda seeläbi nii riigile kui ka </w:t>
      </w:r>
      <w:proofErr w:type="spellStart"/>
      <w:r w:rsidR="00B36FBC" w:rsidRPr="000D7C14">
        <w:rPr>
          <w:rFonts w:cs="Times New Roman"/>
          <w:szCs w:val="24"/>
        </w:rPr>
        <w:t>KOVle</w:t>
      </w:r>
      <w:proofErr w:type="spellEnd"/>
      <w:r w:rsidR="00B36FBC" w:rsidRPr="000D7C14">
        <w:rPr>
          <w:rFonts w:cs="Times New Roman"/>
          <w:szCs w:val="24"/>
        </w:rPr>
        <w:t xml:space="preserve"> laekuv tulu, kui väheneb keskkonnatasude aga ka teiste (tööjõuga seotud) maksude laekumine. </w:t>
      </w:r>
      <w:r w:rsidR="00B13BAD" w:rsidRPr="00B13BAD">
        <w:rPr>
          <w:rFonts w:cs="Times New Roman"/>
          <w:szCs w:val="24"/>
        </w:rPr>
        <w:t>2020.</w:t>
      </w:r>
      <w:r w:rsidR="004210B1">
        <w:rPr>
          <w:rFonts w:cs="Times New Roman"/>
          <w:szCs w:val="24"/>
        </w:rPr>
        <w:t xml:space="preserve"> </w:t>
      </w:r>
      <w:r w:rsidR="00B13BAD" w:rsidRPr="00B13BAD">
        <w:rPr>
          <w:rFonts w:cs="Times New Roman"/>
          <w:szCs w:val="24"/>
        </w:rPr>
        <w:t>a</w:t>
      </w:r>
      <w:r w:rsidR="004210B1">
        <w:rPr>
          <w:rFonts w:cs="Times New Roman"/>
          <w:szCs w:val="24"/>
        </w:rPr>
        <w:t>asta</w:t>
      </w:r>
      <w:r w:rsidR="00B13BAD" w:rsidRPr="00B13BAD">
        <w:rPr>
          <w:rFonts w:cs="Times New Roman"/>
          <w:szCs w:val="24"/>
        </w:rPr>
        <w:t xml:space="preserve"> analüüs</w:t>
      </w:r>
      <w:r w:rsidR="00B13BAD">
        <w:rPr>
          <w:rFonts w:cs="Times New Roman"/>
          <w:szCs w:val="24"/>
        </w:rPr>
        <w:t>i</w:t>
      </w:r>
      <w:r w:rsidR="00B13BAD" w:rsidRPr="00B13BAD">
        <w:rPr>
          <w:rFonts w:cs="Times New Roman"/>
          <w:szCs w:val="24"/>
        </w:rPr>
        <w:t xml:space="preserve"> </w:t>
      </w:r>
      <w:r w:rsidR="00B13BAD">
        <w:rPr>
          <w:rFonts w:cs="Times New Roman"/>
          <w:szCs w:val="24"/>
        </w:rPr>
        <w:t>„</w:t>
      </w:r>
      <w:r w:rsidR="00B13BAD" w:rsidRPr="00B13BAD">
        <w:rPr>
          <w:rFonts w:cs="Times New Roman"/>
          <w:szCs w:val="24"/>
        </w:rPr>
        <w:t>Ida-Virumaa majanduse ja tööturu kohandamine põlevkivitööstuse vähenemisega</w:t>
      </w:r>
      <w:r w:rsidR="00B13BAD">
        <w:rPr>
          <w:rFonts w:cs="Times New Roman"/>
          <w:szCs w:val="24"/>
        </w:rPr>
        <w:t>“</w:t>
      </w:r>
      <w:r w:rsidR="00B13BAD">
        <w:rPr>
          <w:rStyle w:val="Allmrkuseviide"/>
          <w:rFonts w:cs="Times New Roman"/>
          <w:szCs w:val="24"/>
        </w:rPr>
        <w:footnoteReference w:id="12"/>
      </w:r>
      <w:r w:rsidR="00B13BAD">
        <w:rPr>
          <w:rFonts w:cs="Times New Roman"/>
          <w:szCs w:val="24"/>
        </w:rPr>
        <w:t xml:space="preserve"> järgi töötab</w:t>
      </w:r>
      <w:r w:rsidR="00B13BAD" w:rsidRPr="00B13BAD">
        <w:rPr>
          <w:rFonts w:cs="Times New Roman"/>
          <w:szCs w:val="24"/>
        </w:rPr>
        <w:t xml:space="preserve"> Ida-Virumaa põlevkivisektori tuumikettevõtetes 5800 inimest ning sektoris hõivatute leibkondades elab kokku ligi 16 000 inimest.</w:t>
      </w:r>
      <w:r w:rsidRPr="0041221C">
        <w:t xml:space="preserve"> </w:t>
      </w:r>
      <w:r>
        <w:t xml:space="preserve">Uuringus toodud näite kohaselt tähendaks </w:t>
      </w:r>
      <w:r w:rsidRPr="0041221C">
        <w:rPr>
          <w:rFonts w:cs="Times New Roman"/>
          <w:szCs w:val="24"/>
        </w:rPr>
        <w:t>töötajate arvu 20%</w:t>
      </w:r>
      <w:r w:rsidR="008C386E">
        <w:rPr>
          <w:rFonts w:cs="Times New Roman"/>
          <w:szCs w:val="24"/>
        </w:rPr>
        <w:t>-</w:t>
      </w:r>
      <w:proofErr w:type="spellStart"/>
      <w:r w:rsidR="008C386E">
        <w:rPr>
          <w:rFonts w:cs="Times New Roman"/>
          <w:szCs w:val="24"/>
        </w:rPr>
        <w:t>line</w:t>
      </w:r>
      <w:proofErr w:type="spellEnd"/>
      <w:r w:rsidRPr="0041221C">
        <w:rPr>
          <w:rFonts w:cs="Times New Roman"/>
          <w:szCs w:val="24"/>
        </w:rPr>
        <w:t xml:space="preserve"> vähenemine ka laekuvate tööjõumaksude hinnangulist vähenemist samas </w:t>
      </w:r>
      <w:r w:rsidR="008C386E">
        <w:rPr>
          <w:rFonts w:cs="Times New Roman"/>
          <w:szCs w:val="24"/>
        </w:rPr>
        <w:t>proportsioonis</w:t>
      </w:r>
      <w:r w:rsidRPr="0041221C">
        <w:rPr>
          <w:rFonts w:cs="Times New Roman"/>
          <w:szCs w:val="24"/>
        </w:rPr>
        <w:t xml:space="preserve"> ehk 3,8 mln euro võrra kvartalis. 50% puhul teeks see 9,6 mln eurot kvartalis. Kvartalikäibe vähenemine 20% ulatuses ehk 54,1 mln euro võrra tooks oletuslikult kaasa näiteks riiklike maksude vähenemise 5,5 mln euro võrra. 50% puhul oleks see vähenemine 135,1 mln eurot ning riiklike </w:t>
      </w:r>
      <w:r w:rsidRPr="0098250E">
        <w:rPr>
          <w:rFonts w:cs="Times New Roman"/>
          <w:szCs w:val="24"/>
        </w:rPr>
        <w:t>maksude vähenemine vastavalt 13,8 mln eurot.</w:t>
      </w:r>
      <w:r w:rsidR="00B13BAD" w:rsidRPr="0098250E">
        <w:rPr>
          <w:rFonts w:cs="Times New Roman"/>
          <w:szCs w:val="24"/>
        </w:rPr>
        <w:t xml:space="preserve"> </w:t>
      </w:r>
    </w:p>
    <w:p w14:paraId="71C40DD7" w14:textId="77777777" w:rsidR="0098250E" w:rsidRPr="0098250E" w:rsidRDefault="0098250E" w:rsidP="00B36FBC">
      <w:pPr>
        <w:jc w:val="both"/>
        <w:rPr>
          <w:rFonts w:cs="Times New Roman"/>
          <w:szCs w:val="24"/>
        </w:rPr>
      </w:pPr>
    </w:p>
    <w:p w14:paraId="33B5763E" w14:textId="29F2C227" w:rsidR="00B36FBC" w:rsidRPr="000D7C14" w:rsidRDefault="00B36FBC" w:rsidP="00B36FBC">
      <w:pPr>
        <w:jc w:val="both"/>
        <w:rPr>
          <w:rFonts w:cs="Times New Roman"/>
          <w:szCs w:val="24"/>
        </w:rPr>
      </w:pPr>
      <w:r w:rsidRPr="0098250E">
        <w:rPr>
          <w:rFonts w:cs="Times New Roman"/>
          <w:szCs w:val="24"/>
        </w:rPr>
        <w:t>Põlevkivisektorist laekus 202</w:t>
      </w:r>
      <w:r w:rsidR="00B13BAD" w:rsidRPr="0098250E">
        <w:rPr>
          <w:rFonts w:cs="Times New Roman"/>
          <w:szCs w:val="24"/>
        </w:rPr>
        <w:t>3</w:t>
      </w:r>
      <w:r w:rsidRPr="0098250E">
        <w:rPr>
          <w:rFonts w:cs="Times New Roman"/>
          <w:szCs w:val="24"/>
        </w:rPr>
        <w:t xml:space="preserve">. aastal ligikaudu </w:t>
      </w:r>
      <w:r w:rsidR="00120A88" w:rsidRPr="0098250E">
        <w:rPr>
          <w:rFonts w:cs="Times New Roman"/>
          <w:szCs w:val="24"/>
        </w:rPr>
        <w:t>70 </w:t>
      </w:r>
      <w:r w:rsidRPr="0098250E">
        <w:rPr>
          <w:rFonts w:cs="Times New Roman"/>
          <w:szCs w:val="24"/>
        </w:rPr>
        <w:t xml:space="preserve">miljonit eurot keskkonnatasusid, sealhulgas </w:t>
      </w:r>
      <w:r w:rsidR="00120A88" w:rsidRPr="0098250E">
        <w:rPr>
          <w:rFonts w:cs="Times New Roman"/>
          <w:szCs w:val="24"/>
        </w:rPr>
        <w:t>42 </w:t>
      </w:r>
      <w:r w:rsidRPr="0098250E">
        <w:rPr>
          <w:rFonts w:cs="Times New Roman"/>
          <w:szCs w:val="24"/>
        </w:rPr>
        <w:t>miljonit eurot kaevandamisõiguse tasu</w:t>
      </w:r>
      <w:r w:rsidR="00F71DA6">
        <w:rPr>
          <w:rFonts w:cs="Times New Roman"/>
          <w:szCs w:val="24"/>
        </w:rPr>
        <w:t xml:space="preserve">, </w:t>
      </w:r>
      <w:r w:rsidR="00120A88" w:rsidRPr="0098250E">
        <w:rPr>
          <w:rFonts w:cs="Times New Roman"/>
          <w:szCs w:val="24"/>
        </w:rPr>
        <w:t>17 miljonit eurot jäätmete ladestamise tasu</w:t>
      </w:r>
      <w:r w:rsidR="00F71DA6">
        <w:rPr>
          <w:rFonts w:cs="Times New Roman"/>
          <w:szCs w:val="24"/>
        </w:rPr>
        <w:t>, 8</w:t>
      </w:r>
      <w:r w:rsidR="00BE6F9D">
        <w:rPr>
          <w:rFonts w:cs="Times New Roman"/>
          <w:szCs w:val="24"/>
        </w:rPr>
        <w:t> </w:t>
      </w:r>
      <w:r w:rsidR="00F71DA6">
        <w:rPr>
          <w:rFonts w:cs="Times New Roman"/>
          <w:szCs w:val="24"/>
        </w:rPr>
        <w:t xml:space="preserve">miljonit eurot vee erikasutusõiguse ja lisaks </w:t>
      </w:r>
      <w:r w:rsidR="005478A7">
        <w:rPr>
          <w:rFonts w:cs="Times New Roman"/>
          <w:szCs w:val="24"/>
        </w:rPr>
        <w:t xml:space="preserve">välisõhu ja </w:t>
      </w:r>
      <w:r w:rsidR="00F71DA6">
        <w:rPr>
          <w:rFonts w:cs="Times New Roman"/>
          <w:szCs w:val="24"/>
        </w:rPr>
        <w:t xml:space="preserve">veesaastetasu </w:t>
      </w:r>
      <w:r w:rsidR="00F71DA6" w:rsidRPr="00F71DA6">
        <w:rPr>
          <w:rFonts w:cs="Times New Roman"/>
          <w:i/>
          <w:iCs/>
          <w:szCs w:val="24"/>
        </w:rPr>
        <w:t>ca</w:t>
      </w:r>
      <w:r w:rsidR="00F71DA6">
        <w:rPr>
          <w:rFonts w:cs="Times New Roman"/>
          <w:szCs w:val="24"/>
        </w:rPr>
        <w:t xml:space="preserve"> </w:t>
      </w:r>
      <w:r w:rsidR="005478A7">
        <w:rPr>
          <w:rFonts w:cs="Times New Roman"/>
          <w:szCs w:val="24"/>
        </w:rPr>
        <w:t>3</w:t>
      </w:r>
      <w:r w:rsidR="00F71DA6">
        <w:rPr>
          <w:rFonts w:cs="Times New Roman"/>
          <w:szCs w:val="24"/>
        </w:rPr>
        <w:t xml:space="preserve"> miljon</w:t>
      </w:r>
      <w:r w:rsidR="005478A7">
        <w:rPr>
          <w:rFonts w:cs="Times New Roman"/>
          <w:szCs w:val="24"/>
        </w:rPr>
        <w:t>it</w:t>
      </w:r>
      <w:r w:rsidR="00F71DA6">
        <w:rPr>
          <w:rFonts w:cs="Times New Roman"/>
          <w:szCs w:val="24"/>
        </w:rPr>
        <w:t xml:space="preserve"> eurot</w:t>
      </w:r>
      <w:r w:rsidRPr="0098250E">
        <w:rPr>
          <w:rFonts w:cs="Times New Roman"/>
          <w:szCs w:val="24"/>
        </w:rPr>
        <w:t xml:space="preserve">. </w:t>
      </w:r>
      <w:r w:rsidR="004210B1">
        <w:rPr>
          <w:rFonts w:cs="Times New Roman"/>
          <w:szCs w:val="24"/>
        </w:rPr>
        <w:t>Põlevkivi</w:t>
      </w:r>
      <w:r w:rsidRPr="0098250E">
        <w:rPr>
          <w:rFonts w:cs="Times New Roman"/>
          <w:szCs w:val="24"/>
        </w:rPr>
        <w:t xml:space="preserve"> kaevandami</w:t>
      </w:r>
      <w:r w:rsidR="004210B1">
        <w:rPr>
          <w:rFonts w:cs="Times New Roman"/>
          <w:szCs w:val="24"/>
        </w:rPr>
        <w:t>se vähenemisel</w:t>
      </w:r>
      <w:r w:rsidRPr="0098250E">
        <w:rPr>
          <w:rFonts w:cs="Times New Roman"/>
          <w:szCs w:val="24"/>
        </w:rPr>
        <w:t xml:space="preserve"> tuleb arvestada nende tasude </w:t>
      </w:r>
      <w:r w:rsidR="0041221C" w:rsidRPr="0098250E">
        <w:rPr>
          <w:rFonts w:cs="Times New Roman"/>
          <w:szCs w:val="24"/>
        </w:rPr>
        <w:t xml:space="preserve">ja maksude </w:t>
      </w:r>
      <w:r w:rsidR="0027164D" w:rsidRPr="0098250E">
        <w:rPr>
          <w:rFonts w:cs="Times New Roman"/>
          <w:szCs w:val="24"/>
        </w:rPr>
        <w:t xml:space="preserve">riigi- ja </w:t>
      </w:r>
      <w:proofErr w:type="spellStart"/>
      <w:r w:rsidR="0027164D" w:rsidRPr="0098250E">
        <w:rPr>
          <w:rFonts w:cs="Times New Roman"/>
          <w:szCs w:val="24"/>
        </w:rPr>
        <w:t>KOV</w:t>
      </w:r>
      <w:r w:rsidR="0027164D">
        <w:rPr>
          <w:rFonts w:cs="Times New Roman"/>
          <w:szCs w:val="24"/>
        </w:rPr>
        <w:t>i</w:t>
      </w:r>
      <w:proofErr w:type="spellEnd"/>
      <w:r w:rsidR="0027164D" w:rsidRPr="0098250E">
        <w:rPr>
          <w:rFonts w:cs="Times New Roman"/>
          <w:szCs w:val="24"/>
        </w:rPr>
        <w:t xml:space="preserve"> eelarvetes</w:t>
      </w:r>
      <w:r w:rsidR="0027164D">
        <w:rPr>
          <w:rFonts w:cs="Times New Roman"/>
          <w:szCs w:val="24"/>
        </w:rPr>
        <w:t xml:space="preserve">se </w:t>
      </w:r>
      <w:r w:rsidR="004210B1">
        <w:rPr>
          <w:rFonts w:cs="Times New Roman"/>
          <w:szCs w:val="24"/>
        </w:rPr>
        <w:t>laekumise vähenemisega</w:t>
      </w:r>
      <w:r w:rsidRPr="0098250E">
        <w:rPr>
          <w:rFonts w:cs="Times New Roman"/>
          <w:szCs w:val="24"/>
        </w:rPr>
        <w:t xml:space="preserve">, samuti </w:t>
      </w:r>
      <w:r w:rsidR="00B13BAD" w:rsidRPr="0098250E">
        <w:rPr>
          <w:rFonts w:cs="Times New Roman"/>
          <w:szCs w:val="24"/>
        </w:rPr>
        <w:t xml:space="preserve">töökohtade </w:t>
      </w:r>
      <w:r w:rsidRPr="0098250E">
        <w:rPr>
          <w:rFonts w:cs="Times New Roman"/>
          <w:szCs w:val="24"/>
        </w:rPr>
        <w:t>vähene</w:t>
      </w:r>
      <w:r w:rsidR="00B13BAD" w:rsidRPr="0098250E">
        <w:rPr>
          <w:rFonts w:cs="Times New Roman"/>
          <w:szCs w:val="24"/>
        </w:rPr>
        <w:t>misega seotud sotsiaalmajanduslike probleemidega</w:t>
      </w:r>
      <w:r w:rsidRPr="0098250E">
        <w:rPr>
          <w:rFonts w:cs="Times New Roman"/>
          <w:szCs w:val="24"/>
        </w:rPr>
        <w:t>.</w:t>
      </w:r>
    </w:p>
    <w:p w14:paraId="4260D1D3" w14:textId="33036323" w:rsidR="26D0422F" w:rsidRDefault="26D0422F" w:rsidP="26D0422F">
      <w:pPr>
        <w:jc w:val="both"/>
        <w:rPr>
          <w:rFonts w:cs="Times New Roman"/>
        </w:rPr>
      </w:pPr>
    </w:p>
    <w:p w14:paraId="27EF54DE" w14:textId="25050D8C" w:rsidR="7638F00C" w:rsidRDefault="00B36FBC" w:rsidP="330208FF">
      <w:pPr>
        <w:jc w:val="both"/>
        <w:rPr>
          <w:rFonts w:eastAsia="Times New Roman" w:cs="Times New Roman"/>
          <w:color w:val="000000" w:themeColor="text1"/>
        </w:rPr>
      </w:pPr>
      <w:r w:rsidRPr="3B28F6A3">
        <w:rPr>
          <w:rFonts w:eastAsia="Times New Roman" w:cs="Times New Roman"/>
          <w:color w:val="000000" w:themeColor="text1"/>
        </w:rPr>
        <w:t xml:space="preserve">Eelnõuga seoses toimus 20.09.2023 kohtumine ettevõtete Eesti Energia AS, Enefit Power AS, VKG Kaevandused OÜ, Viru keemia Grupp AS, Kiviõli Keemiatööstuse OÜ ja Heidelberg </w:t>
      </w:r>
      <w:proofErr w:type="spellStart"/>
      <w:r w:rsidRPr="3B28F6A3">
        <w:rPr>
          <w:rFonts w:eastAsia="Times New Roman" w:cs="Times New Roman"/>
          <w:color w:val="000000" w:themeColor="text1"/>
        </w:rPr>
        <w:t>Materials</w:t>
      </w:r>
      <w:proofErr w:type="spellEnd"/>
      <w:r w:rsidRPr="3B28F6A3">
        <w:rPr>
          <w:rFonts w:eastAsia="Times New Roman" w:cs="Times New Roman"/>
          <w:color w:val="000000" w:themeColor="text1"/>
        </w:rPr>
        <w:t xml:space="preserve"> Kunda AS esindajatega. Ettevõtted ei p</w:t>
      </w:r>
      <w:r>
        <w:rPr>
          <w:rFonts w:eastAsia="Times New Roman" w:cs="Times New Roman"/>
          <w:color w:val="000000" w:themeColor="text1"/>
        </w:rPr>
        <w:t>idanud</w:t>
      </w:r>
      <w:r w:rsidRPr="3B28F6A3">
        <w:rPr>
          <w:rFonts w:eastAsia="Times New Roman" w:cs="Times New Roman"/>
          <w:color w:val="000000" w:themeColor="text1"/>
        </w:rPr>
        <w:t xml:space="preserve"> lubade menetlemise peatumist vajalikuks, kuivõrd kahe aasta sees ei ole tõenäoline lubade menetluste jõudmine nende lubade välja andmise staadiumisse ja pole tõenäoline suuremahuliste põlevkivivaruga lubade andmine. Lisaks</w:t>
      </w:r>
      <w:r w:rsidR="00E54A3B">
        <w:rPr>
          <w:rFonts w:eastAsia="Times New Roman" w:cs="Times New Roman"/>
          <w:color w:val="000000" w:themeColor="text1"/>
        </w:rPr>
        <w:t xml:space="preserve"> </w:t>
      </w:r>
      <w:r>
        <w:rPr>
          <w:rFonts w:eastAsia="Times New Roman" w:cs="Times New Roman"/>
          <w:color w:val="000000" w:themeColor="text1"/>
        </w:rPr>
        <w:t>leidsid</w:t>
      </w:r>
      <w:r w:rsidRPr="3B28F6A3">
        <w:rPr>
          <w:rFonts w:eastAsia="Times New Roman" w:cs="Times New Roman"/>
          <w:color w:val="000000" w:themeColor="text1"/>
        </w:rPr>
        <w:t xml:space="preserve"> ettevõt</w:t>
      </w:r>
      <w:r>
        <w:rPr>
          <w:rFonts w:eastAsia="Times New Roman" w:cs="Times New Roman"/>
          <w:color w:val="000000" w:themeColor="text1"/>
        </w:rPr>
        <w:t>ted, et neil on</w:t>
      </w:r>
      <w:r w:rsidRPr="3B28F6A3">
        <w:rPr>
          <w:rFonts w:eastAsia="Times New Roman" w:cs="Times New Roman"/>
          <w:color w:val="000000" w:themeColor="text1"/>
        </w:rPr>
        <w:t xml:space="preserve"> õiguspärane ootus taotluste menetlemisele taotluse ajal </w:t>
      </w:r>
      <w:r w:rsidRPr="3B28F6A3">
        <w:rPr>
          <w:rFonts w:eastAsia="Times New Roman" w:cs="Times New Roman"/>
          <w:color w:val="000000" w:themeColor="text1"/>
        </w:rPr>
        <w:lastRenderedPageBreak/>
        <w:t>kehtinud seaduse kohaselt. Samuti</w:t>
      </w:r>
      <w:r w:rsidR="00E54A3B">
        <w:rPr>
          <w:rFonts w:eastAsia="Times New Roman" w:cs="Times New Roman"/>
          <w:color w:val="000000" w:themeColor="text1"/>
        </w:rPr>
        <w:t xml:space="preserve"> </w:t>
      </w:r>
      <w:r>
        <w:rPr>
          <w:rFonts w:eastAsia="Times New Roman" w:cs="Times New Roman"/>
          <w:color w:val="000000" w:themeColor="text1"/>
        </w:rPr>
        <w:t>avaldati arvamust, et</w:t>
      </w:r>
      <w:r w:rsidRPr="3B28F6A3">
        <w:rPr>
          <w:rFonts w:eastAsia="Times New Roman" w:cs="Times New Roman"/>
          <w:color w:val="000000" w:themeColor="text1"/>
        </w:rPr>
        <w:t xml:space="preserve"> keskkonnalubasid </w:t>
      </w:r>
      <w:r>
        <w:rPr>
          <w:rFonts w:eastAsia="Times New Roman" w:cs="Times New Roman"/>
          <w:color w:val="000000" w:themeColor="text1"/>
        </w:rPr>
        <w:t xml:space="preserve">on </w:t>
      </w:r>
      <w:r w:rsidRPr="3B28F6A3">
        <w:rPr>
          <w:rFonts w:eastAsia="Times New Roman" w:cs="Times New Roman"/>
          <w:color w:val="000000" w:themeColor="text1"/>
        </w:rPr>
        <w:t>vajalik muuta korrastamise eesmärgil või teiste keskkonnanõuete täitmiseks ja ei ole mõistlik sellist loa muutmist piirata. Lisaks märkis Eesti Energia esindaja, et sektor on juba hõlmatud heitkogustega kauplemise süsteemiga, mis on piisav meede kasvuhoonegaaside vähendamiseks ja kliimaeesmärkide täitmiseks, põlevkivi lubade menetluste peatamine ei ole vajalik ega ka mõistlik</w:t>
      </w:r>
      <w:r w:rsidR="00FF0E8E" w:rsidRPr="007C621A">
        <w:rPr>
          <w:rFonts w:eastAsia="Times New Roman" w:cs="Times New Roman"/>
          <w:color w:val="000000" w:themeColor="text1"/>
        </w:rPr>
        <w:t>.</w:t>
      </w:r>
      <w:r w:rsidR="00FF0E8E" w:rsidRPr="3B28F6A3">
        <w:rPr>
          <w:rFonts w:eastAsia="Times New Roman" w:cs="Times New Roman"/>
          <w:color w:val="000000" w:themeColor="text1"/>
        </w:rPr>
        <w:t xml:space="preserve"> </w:t>
      </w:r>
      <w:r w:rsidRPr="3B28F6A3">
        <w:rPr>
          <w:rFonts w:eastAsia="Times New Roman" w:cs="Times New Roman"/>
          <w:color w:val="000000" w:themeColor="text1"/>
        </w:rPr>
        <w:t xml:space="preserve">KKT </w:t>
      </w:r>
      <w:r w:rsidR="001C4FF6">
        <w:rPr>
          <w:rFonts w:eastAsia="Times New Roman" w:cs="Times New Roman"/>
          <w:color w:val="000000" w:themeColor="text1"/>
        </w:rPr>
        <w:t>selgitas</w:t>
      </w:r>
      <w:r w:rsidRPr="3B28F6A3">
        <w:rPr>
          <w:rFonts w:eastAsia="Times New Roman" w:cs="Times New Roman"/>
          <w:color w:val="000000" w:themeColor="text1"/>
        </w:rPr>
        <w:t xml:space="preserve">, </w:t>
      </w:r>
      <w:r w:rsidR="001C4FF6">
        <w:rPr>
          <w:rFonts w:eastAsia="Times New Roman" w:cs="Times New Roman"/>
          <w:color w:val="000000" w:themeColor="text1"/>
        </w:rPr>
        <w:t xml:space="preserve">et </w:t>
      </w:r>
      <w:r w:rsidRPr="3B28F6A3">
        <w:rPr>
          <w:rFonts w:eastAsia="Times New Roman" w:cs="Times New Roman"/>
          <w:color w:val="000000" w:themeColor="text1"/>
        </w:rPr>
        <w:t>ku</w:t>
      </w:r>
      <w:r w:rsidR="001C4FF6">
        <w:rPr>
          <w:rFonts w:eastAsia="Times New Roman" w:cs="Times New Roman"/>
          <w:color w:val="000000" w:themeColor="text1"/>
        </w:rPr>
        <w:t>i</w:t>
      </w:r>
      <w:r w:rsidRPr="3B28F6A3">
        <w:rPr>
          <w:rFonts w:eastAsia="Times New Roman" w:cs="Times New Roman"/>
          <w:color w:val="000000" w:themeColor="text1"/>
        </w:rPr>
        <w:t xml:space="preserve"> põlevkivivaru </w:t>
      </w:r>
      <w:r w:rsidR="001C4FF6">
        <w:rPr>
          <w:rFonts w:eastAsia="Times New Roman" w:cs="Times New Roman"/>
          <w:color w:val="000000" w:themeColor="text1"/>
        </w:rPr>
        <w:t xml:space="preserve">jätkub </w:t>
      </w:r>
      <w:r w:rsidRPr="3B28F6A3">
        <w:rPr>
          <w:rFonts w:eastAsia="Times New Roman" w:cs="Times New Roman"/>
          <w:color w:val="000000" w:themeColor="text1"/>
        </w:rPr>
        <w:t>vähemaks kui küm</w:t>
      </w:r>
      <w:r w:rsidR="001C4FF6">
        <w:rPr>
          <w:rFonts w:eastAsia="Times New Roman" w:cs="Times New Roman"/>
          <w:color w:val="000000" w:themeColor="text1"/>
        </w:rPr>
        <w:t>n</w:t>
      </w:r>
      <w:r w:rsidRPr="3B28F6A3">
        <w:rPr>
          <w:rFonts w:eastAsia="Times New Roman" w:cs="Times New Roman"/>
          <w:color w:val="000000" w:themeColor="text1"/>
        </w:rPr>
        <w:t>e</w:t>
      </w:r>
      <w:r w:rsidR="001C4FF6">
        <w:rPr>
          <w:rFonts w:eastAsia="Times New Roman" w:cs="Times New Roman"/>
          <w:color w:val="000000" w:themeColor="text1"/>
        </w:rPr>
        <w:t>ks</w:t>
      </w:r>
      <w:r w:rsidRPr="3B28F6A3">
        <w:rPr>
          <w:rFonts w:eastAsia="Times New Roman" w:cs="Times New Roman"/>
          <w:color w:val="000000" w:themeColor="text1"/>
        </w:rPr>
        <w:t xml:space="preserve"> aasta</w:t>
      </w:r>
      <w:r w:rsidR="001C4FF6">
        <w:rPr>
          <w:rFonts w:eastAsia="Times New Roman" w:cs="Times New Roman"/>
          <w:color w:val="000000" w:themeColor="text1"/>
        </w:rPr>
        <w:t>ks</w:t>
      </w:r>
      <w:r w:rsidRPr="3B28F6A3">
        <w:rPr>
          <w:rFonts w:eastAsia="Times New Roman" w:cs="Times New Roman"/>
          <w:color w:val="000000" w:themeColor="text1"/>
        </w:rPr>
        <w:t>, siis ei tasu investeeringud keskkonnanõuetele vastamiseks</w:t>
      </w:r>
      <w:r w:rsidR="001C4FF6">
        <w:rPr>
          <w:rFonts w:eastAsia="Times New Roman" w:cs="Times New Roman"/>
          <w:color w:val="000000" w:themeColor="text1"/>
        </w:rPr>
        <w:t xml:space="preserve"> ära</w:t>
      </w:r>
      <w:r w:rsidRPr="3B28F6A3">
        <w:rPr>
          <w:rFonts w:eastAsia="Times New Roman" w:cs="Times New Roman"/>
          <w:color w:val="000000" w:themeColor="text1"/>
        </w:rPr>
        <w:t xml:space="preserve">, </w:t>
      </w:r>
      <w:r>
        <w:rPr>
          <w:rFonts w:eastAsia="Times New Roman" w:cs="Times New Roman"/>
          <w:color w:val="000000" w:themeColor="text1"/>
        </w:rPr>
        <w:t xml:space="preserve">kuna </w:t>
      </w:r>
      <w:r w:rsidRPr="3B28F6A3">
        <w:rPr>
          <w:rFonts w:eastAsia="Times New Roman" w:cs="Times New Roman"/>
          <w:color w:val="000000" w:themeColor="text1"/>
        </w:rPr>
        <w:t xml:space="preserve">kulude katmiseks ei ole piisavalt maavara. </w:t>
      </w:r>
      <w:r w:rsidR="001C4FF6" w:rsidRPr="001C4FF6">
        <w:rPr>
          <w:rFonts w:eastAsia="Times New Roman" w:cs="Times New Roman"/>
          <w:color w:val="000000" w:themeColor="text1"/>
        </w:rPr>
        <w:t xml:space="preserve">Ettevõtted olid vastu KMH peatamisele. </w:t>
      </w:r>
      <w:r w:rsidRPr="3B28F6A3">
        <w:rPr>
          <w:rFonts w:eastAsia="Times New Roman" w:cs="Times New Roman"/>
          <w:color w:val="000000" w:themeColor="text1"/>
        </w:rPr>
        <w:t>Probleemseks peeti olukord</w:t>
      </w:r>
      <w:r w:rsidR="001C4FF6">
        <w:rPr>
          <w:rFonts w:eastAsia="Times New Roman" w:cs="Times New Roman"/>
          <w:color w:val="000000" w:themeColor="text1"/>
        </w:rPr>
        <w:t>a,</w:t>
      </w:r>
      <w:r w:rsidRPr="3B28F6A3">
        <w:rPr>
          <w:rFonts w:eastAsia="Times New Roman" w:cs="Times New Roman"/>
          <w:color w:val="000000" w:themeColor="text1"/>
        </w:rPr>
        <w:t xml:space="preserve"> kui täna </w:t>
      </w:r>
      <w:r w:rsidR="001C4FF6">
        <w:rPr>
          <w:rFonts w:eastAsia="Times New Roman" w:cs="Times New Roman"/>
          <w:color w:val="000000" w:themeColor="text1"/>
        </w:rPr>
        <w:t xml:space="preserve">tehakse </w:t>
      </w:r>
      <w:r w:rsidRPr="3B28F6A3">
        <w:rPr>
          <w:rFonts w:eastAsia="Times New Roman" w:cs="Times New Roman"/>
          <w:color w:val="000000" w:themeColor="text1"/>
        </w:rPr>
        <w:t xml:space="preserve">KMH, kuid menetluste </w:t>
      </w:r>
      <w:r w:rsidR="001C4FF6">
        <w:rPr>
          <w:rFonts w:eastAsia="Times New Roman" w:cs="Times New Roman"/>
          <w:color w:val="000000" w:themeColor="text1"/>
        </w:rPr>
        <w:t xml:space="preserve">hilisemal </w:t>
      </w:r>
      <w:r w:rsidRPr="3B28F6A3">
        <w:rPr>
          <w:rFonts w:eastAsia="Times New Roman" w:cs="Times New Roman"/>
          <w:color w:val="000000" w:themeColor="text1"/>
        </w:rPr>
        <w:t>jätkumisel ei ole tehtud KMH enam adekvaatne ja vajalik on teha uus mõjuhinnang ja ka täiendavad analüüsid või keskkonnaseired. Ettevõt</w:t>
      </w:r>
      <w:r w:rsidR="0027164D">
        <w:rPr>
          <w:rFonts w:eastAsia="Times New Roman" w:cs="Times New Roman"/>
          <w:color w:val="000000" w:themeColor="text1"/>
        </w:rPr>
        <w:t>jate selgitusel on neil</w:t>
      </w:r>
      <w:r w:rsidRPr="3B28F6A3">
        <w:rPr>
          <w:rFonts w:eastAsia="Times New Roman" w:cs="Times New Roman"/>
          <w:color w:val="000000" w:themeColor="text1"/>
        </w:rPr>
        <w:t xml:space="preserve"> võetud KMH teostajaga lepingulised, rahalised kohustused, mis võivad osutuda tühiseks. Lisaks ei ole ettevõtete hinnangul eelnõus viidatud uuringute teostamine tõenäoliselt võimalik selle ajaraami sees, nende mahukuse tõttu. VKG tegi ettepaneku sätestada eelnõu selliselt, et ei anta uusi põlevkivi kaevandamise lubasid ja mitte peatada täna töös olevaid menetlusi</w:t>
      </w:r>
      <w:r w:rsidR="004109CD">
        <w:rPr>
          <w:rFonts w:eastAsia="Times New Roman" w:cs="Times New Roman"/>
          <w:color w:val="000000" w:themeColor="text1"/>
        </w:rPr>
        <w:t xml:space="preserve"> loa muutmiseks</w:t>
      </w:r>
      <w:r w:rsidR="0037609B">
        <w:rPr>
          <w:rFonts w:eastAsia="Times New Roman" w:cs="Times New Roman"/>
          <w:color w:val="000000" w:themeColor="text1"/>
        </w:rPr>
        <w:t>,</w:t>
      </w:r>
      <w:r w:rsidR="00AD6166">
        <w:rPr>
          <w:rFonts w:eastAsia="Times New Roman" w:cs="Times New Roman"/>
          <w:color w:val="000000" w:themeColor="text1"/>
        </w:rPr>
        <w:t xml:space="preserve"> samuti et e</w:t>
      </w:r>
      <w:r w:rsidR="00AD6166" w:rsidRPr="00AD6166">
        <w:rPr>
          <w:rFonts w:eastAsia="Times New Roman" w:cs="Times New Roman"/>
          <w:color w:val="000000" w:themeColor="text1"/>
        </w:rPr>
        <w:t xml:space="preserve">elnõuga </w:t>
      </w:r>
      <w:r w:rsidR="00AD6166">
        <w:rPr>
          <w:rFonts w:eastAsia="Times New Roman" w:cs="Times New Roman"/>
          <w:color w:val="000000" w:themeColor="text1"/>
        </w:rPr>
        <w:t xml:space="preserve">ei tohiks piirata </w:t>
      </w:r>
      <w:r w:rsidR="00AD6166" w:rsidRPr="00AD6166">
        <w:rPr>
          <w:rFonts w:eastAsia="Times New Roman" w:cs="Times New Roman"/>
          <w:color w:val="000000" w:themeColor="text1"/>
        </w:rPr>
        <w:t>ühtegi taotlust, mille esemeks on juba väljastatud kaevandamisloa muutmine.</w:t>
      </w:r>
      <w:r w:rsidR="00AD6166">
        <w:rPr>
          <w:rFonts w:eastAsia="Times New Roman" w:cs="Times New Roman"/>
          <w:color w:val="000000" w:themeColor="text1"/>
        </w:rPr>
        <w:t xml:space="preserve"> </w:t>
      </w:r>
      <w:r>
        <w:rPr>
          <w:rFonts w:eastAsia="Times New Roman" w:cs="Times New Roman"/>
          <w:color w:val="000000" w:themeColor="text1"/>
        </w:rPr>
        <w:t xml:space="preserve">Ettevõtjate hinnangul olid (eelnõu </w:t>
      </w:r>
      <w:r w:rsidRPr="3B28F6A3">
        <w:rPr>
          <w:rFonts w:eastAsia="Times New Roman" w:cs="Times New Roman"/>
          <w:color w:val="000000" w:themeColor="text1"/>
        </w:rPr>
        <w:t>esialgses versioonis</w:t>
      </w:r>
      <w:r>
        <w:rPr>
          <w:rFonts w:eastAsia="Times New Roman" w:cs="Times New Roman"/>
          <w:color w:val="000000" w:themeColor="text1"/>
        </w:rPr>
        <w:t>)</w:t>
      </w:r>
      <w:r w:rsidRPr="3B28F6A3">
        <w:rPr>
          <w:rFonts w:eastAsia="Times New Roman" w:cs="Times New Roman"/>
          <w:color w:val="000000" w:themeColor="text1"/>
        </w:rPr>
        <w:t xml:space="preserve"> kaevandamisväärse põlevkivivaru kogused üle hinnatud, tegelikkuses esineb geoloogilisi rikkeid ja teisi piiranguid, mistõttu kogu loas märgitud maavaravaru kogus ei ole kaevandatav.</w:t>
      </w:r>
    </w:p>
    <w:p w14:paraId="0B96807D" w14:textId="77777777" w:rsidR="00B36FBC" w:rsidRPr="00D50F13" w:rsidRDefault="00B36FBC" w:rsidP="330208FF">
      <w:pPr>
        <w:jc w:val="both"/>
        <w:rPr>
          <w:rFonts w:eastAsia="Times New Roman" w:cs="Times New Roman"/>
          <w:color w:val="000000" w:themeColor="text1"/>
          <w:szCs w:val="24"/>
        </w:rPr>
      </w:pPr>
    </w:p>
    <w:p w14:paraId="6A9F9726" w14:textId="4DE56F0D" w:rsidR="00B36FBC" w:rsidRPr="00D50F13" w:rsidRDefault="0037609B" w:rsidP="0037609B">
      <w:pPr>
        <w:jc w:val="both"/>
        <w:rPr>
          <w:rFonts w:eastAsia="Times New Roman" w:cs="Times New Roman"/>
          <w:color w:val="000000" w:themeColor="text1"/>
        </w:rPr>
      </w:pPr>
      <w:r w:rsidRPr="00D50F13">
        <w:rPr>
          <w:rFonts w:eastAsia="Times New Roman" w:cs="Times New Roman"/>
          <w:color w:val="000000" w:themeColor="text1"/>
        </w:rPr>
        <w:t xml:space="preserve">Kliimaministeerium analüüsis kohtumisel tehtud seisukohti ja vastavalt on eelnõu ja selle seletuskirja täiendatud. KMH menetluste osas </w:t>
      </w:r>
      <w:r>
        <w:rPr>
          <w:rFonts w:eastAsia="Times New Roman" w:cs="Times New Roman"/>
          <w:color w:val="000000" w:themeColor="text1"/>
        </w:rPr>
        <w:t xml:space="preserve">on </w:t>
      </w:r>
      <w:r w:rsidRPr="00D50F13">
        <w:rPr>
          <w:rFonts w:eastAsia="Times New Roman" w:cs="Times New Roman"/>
          <w:color w:val="000000" w:themeColor="text1"/>
        </w:rPr>
        <w:t>selgita</w:t>
      </w:r>
      <w:r>
        <w:rPr>
          <w:rFonts w:eastAsia="Times New Roman" w:cs="Times New Roman"/>
          <w:color w:val="000000" w:themeColor="text1"/>
        </w:rPr>
        <w:t>tud</w:t>
      </w:r>
      <w:r w:rsidRPr="00D50F13">
        <w:rPr>
          <w:rFonts w:eastAsia="Times New Roman" w:cs="Times New Roman"/>
          <w:color w:val="000000" w:themeColor="text1"/>
        </w:rPr>
        <w:t>, et KMH on üks osa loa andmise protsessist ja nende menetlus samuti peatub. Seletuskirjas on selgitatud, et KMH menetluse peat</w:t>
      </w:r>
      <w:r w:rsidR="002B45CF">
        <w:rPr>
          <w:rFonts w:eastAsia="Times New Roman" w:cs="Times New Roman"/>
          <w:color w:val="000000" w:themeColor="text1"/>
        </w:rPr>
        <w:t>u</w:t>
      </w:r>
      <w:r w:rsidRPr="00D50F13">
        <w:rPr>
          <w:rFonts w:eastAsia="Times New Roman" w:cs="Times New Roman"/>
          <w:color w:val="000000" w:themeColor="text1"/>
        </w:rPr>
        <w:t xml:space="preserve">misel ei tee loa andja </w:t>
      </w:r>
      <w:proofErr w:type="spellStart"/>
      <w:r w:rsidRPr="00D50F13">
        <w:rPr>
          <w:rFonts w:eastAsia="Times New Roman" w:cs="Times New Roman"/>
          <w:color w:val="000000" w:themeColor="text1"/>
        </w:rPr>
        <w:t>KMHga</w:t>
      </w:r>
      <w:proofErr w:type="spellEnd"/>
      <w:r w:rsidRPr="00D50F13">
        <w:rPr>
          <w:rFonts w:eastAsia="Times New Roman" w:cs="Times New Roman"/>
          <w:color w:val="000000" w:themeColor="text1"/>
        </w:rPr>
        <w:t xml:space="preserve"> seotud menetlustoiminguid</w:t>
      </w:r>
      <w:r>
        <w:rPr>
          <w:rFonts w:eastAsia="Times New Roman" w:cs="Times New Roman"/>
          <w:color w:val="000000" w:themeColor="text1"/>
        </w:rPr>
        <w:t>, kuid loataotleja võib omal riisikol omapoolse tegevusega jätkata</w:t>
      </w:r>
      <w:r w:rsidRPr="00D50F13">
        <w:rPr>
          <w:rFonts w:eastAsia="Times New Roman" w:cs="Times New Roman"/>
          <w:color w:val="000000" w:themeColor="text1"/>
        </w:rPr>
        <w:t xml:space="preserve">. Seletuskirja on täiendatud ka </w:t>
      </w:r>
      <w:proofErr w:type="spellStart"/>
      <w:r w:rsidRPr="00D50F13">
        <w:rPr>
          <w:rFonts w:eastAsia="Times New Roman" w:cs="Times New Roman"/>
          <w:color w:val="000000" w:themeColor="text1"/>
        </w:rPr>
        <w:t>KKTle</w:t>
      </w:r>
      <w:proofErr w:type="spellEnd"/>
      <w:r w:rsidRPr="00D50F13">
        <w:rPr>
          <w:rFonts w:eastAsia="Times New Roman" w:cs="Times New Roman"/>
          <w:color w:val="000000" w:themeColor="text1"/>
        </w:rPr>
        <w:t xml:space="preserve"> avalduva mõjuga. </w:t>
      </w:r>
      <w:r>
        <w:rPr>
          <w:rFonts w:eastAsia="Times New Roman" w:cs="Times New Roman"/>
          <w:color w:val="000000" w:themeColor="text1"/>
        </w:rPr>
        <w:t xml:space="preserve">Kliimaministeerium ei nõustu </w:t>
      </w:r>
      <w:r w:rsidRPr="00D50F13">
        <w:rPr>
          <w:rFonts w:eastAsia="Times New Roman" w:cs="Times New Roman"/>
          <w:color w:val="000000" w:themeColor="text1"/>
        </w:rPr>
        <w:t>VKG toodud ettepanek</w:t>
      </w:r>
      <w:r>
        <w:rPr>
          <w:rFonts w:eastAsia="Times New Roman" w:cs="Times New Roman"/>
          <w:color w:val="000000" w:themeColor="text1"/>
        </w:rPr>
        <w:t>uga kehtestada eelnõu selliselt, et</w:t>
      </w:r>
      <w:r w:rsidRPr="00D50F13">
        <w:rPr>
          <w:rFonts w:eastAsia="Times New Roman" w:cs="Times New Roman"/>
          <w:color w:val="000000" w:themeColor="text1"/>
        </w:rPr>
        <w:t xml:space="preserve"> loa andmise otsuseid</w:t>
      </w:r>
      <w:r>
        <w:rPr>
          <w:rFonts w:eastAsia="Times New Roman" w:cs="Times New Roman"/>
          <w:color w:val="000000" w:themeColor="text1"/>
        </w:rPr>
        <w:t xml:space="preserve"> küll ei tehta</w:t>
      </w:r>
      <w:r w:rsidR="00FA496F">
        <w:rPr>
          <w:rFonts w:eastAsia="Times New Roman" w:cs="Times New Roman"/>
          <w:color w:val="000000" w:themeColor="text1"/>
        </w:rPr>
        <w:t>,</w:t>
      </w:r>
      <w:r w:rsidRPr="00D50F13">
        <w:rPr>
          <w:rFonts w:eastAsia="Times New Roman" w:cs="Times New Roman"/>
          <w:color w:val="000000" w:themeColor="text1"/>
        </w:rPr>
        <w:t xml:space="preserve"> </w:t>
      </w:r>
      <w:r>
        <w:rPr>
          <w:rFonts w:eastAsia="Times New Roman" w:cs="Times New Roman"/>
          <w:color w:val="000000" w:themeColor="text1"/>
        </w:rPr>
        <w:t xml:space="preserve">ent menetlusi </w:t>
      </w:r>
      <w:r w:rsidRPr="00D50F13">
        <w:rPr>
          <w:rFonts w:eastAsia="Times New Roman" w:cs="Times New Roman"/>
          <w:color w:val="000000" w:themeColor="text1"/>
        </w:rPr>
        <w:t>jätkata</w:t>
      </w:r>
      <w:r>
        <w:rPr>
          <w:rFonts w:eastAsia="Times New Roman" w:cs="Times New Roman"/>
          <w:color w:val="000000" w:themeColor="text1"/>
        </w:rPr>
        <w:t>kse</w:t>
      </w:r>
      <w:r w:rsidRPr="00D50F13">
        <w:rPr>
          <w:rFonts w:eastAsia="Times New Roman" w:cs="Times New Roman"/>
          <w:color w:val="000000" w:themeColor="text1"/>
        </w:rPr>
        <w:t xml:space="preserve">. </w:t>
      </w:r>
      <w:r>
        <w:rPr>
          <w:rFonts w:eastAsia="Times New Roman" w:cs="Times New Roman"/>
          <w:color w:val="000000" w:themeColor="text1"/>
        </w:rPr>
        <w:t>E</w:t>
      </w:r>
      <w:r w:rsidRPr="00AD6166">
        <w:rPr>
          <w:rFonts w:eastAsia="Times New Roman" w:cs="Times New Roman"/>
          <w:color w:val="000000" w:themeColor="text1"/>
        </w:rPr>
        <w:t>elnõu kehtestab piirangud loa menetlustele tähtajaliselt ja eesmärk on piirata täiendava põlevkiviressursi andmine ajal, mil koostatakse kliimaseadust ja selgitatakse</w:t>
      </w:r>
      <w:r>
        <w:rPr>
          <w:rFonts w:eastAsia="Times New Roman" w:cs="Times New Roman"/>
          <w:color w:val="000000" w:themeColor="text1"/>
        </w:rPr>
        <w:t xml:space="preserve"> välja</w:t>
      </w:r>
      <w:r w:rsidRPr="00AD6166">
        <w:rPr>
          <w:rFonts w:eastAsia="Times New Roman" w:cs="Times New Roman"/>
          <w:color w:val="000000" w:themeColor="text1"/>
        </w:rPr>
        <w:t xml:space="preserve"> fossiilset päritolu toormete kasutamise perspektiiv </w:t>
      </w:r>
      <w:r>
        <w:rPr>
          <w:rFonts w:eastAsia="Times New Roman" w:cs="Times New Roman"/>
          <w:color w:val="000000" w:themeColor="text1"/>
        </w:rPr>
        <w:t xml:space="preserve">ning vajalikud ja võimalikud </w:t>
      </w:r>
      <w:r w:rsidRPr="00AD6166">
        <w:rPr>
          <w:rFonts w:eastAsia="Times New Roman" w:cs="Times New Roman"/>
          <w:color w:val="000000" w:themeColor="text1"/>
        </w:rPr>
        <w:t>piirangud.</w:t>
      </w:r>
      <w:r>
        <w:rPr>
          <w:rFonts w:eastAsia="Times New Roman" w:cs="Times New Roman"/>
          <w:color w:val="000000" w:themeColor="text1"/>
        </w:rPr>
        <w:t xml:space="preserve"> Samuti võib loamenetluse jätkamine kuni loa andmise otsustamiseni tekitada loa taotlejas põhjendamatut ootust, et luba menetluse lõppedes kindlasti ka antakse.</w:t>
      </w:r>
      <w:r w:rsidRPr="00AD6166">
        <w:rPr>
          <w:rFonts w:eastAsia="Times New Roman" w:cs="Times New Roman"/>
          <w:color w:val="000000" w:themeColor="text1"/>
        </w:rPr>
        <w:t xml:space="preserve"> Loa muutmi</w:t>
      </w:r>
      <w:r>
        <w:rPr>
          <w:rFonts w:eastAsia="Times New Roman" w:cs="Times New Roman"/>
          <w:color w:val="000000" w:themeColor="text1"/>
        </w:rPr>
        <w:t>ne</w:t>
      </w:r>
      <w:r w:rsidRPr="00AD6166">
        <w:rPr>
          <w:rFonts w:eastAsia="Times New Roman" w:cs="Times New Roman"/>
          <w:color w:val="000000" w:themeColor="text1"/>
        </w:rPr>
        <w:t>, mis ei eelda loa kehtivusaja pikendamist ja põlevkivivaru suurendamist, on lubatud.</w:t>
      </w:r>
      <w:r>
        <w:rPr>
          <w:rFonts w:eastAsia="Times New Roman" w:cs="Times New Roman"/>
          <w:color w:val="000000" w:themeColor="text1"/>
        </w:rPr>
        <w:t xml:space="preserve"> </w:t>
      </w:r>
      <w:r w:rsidRPr="00D50F13">
        <w:rPr>
          <w:rFonts w:eastAsia="Times New Roman" w:cs="Times New Roman"/>
          <w:color w:val="000000" w:themeColor="text1"/>
        </w:rPr>
        <w:t xml:space="preserve">Seletuskirja on kohtumise järel </w:t>
      </w:r>
      <w:r>
        <w:rPr>
          <w:rFonts w:eastAsia="Times New Roman" w:cs="Times New Roman"/>
          <w:color w:val="000000" w:themeColor="text1"/>
        </w:rPr>
        <w:t xml:space="preserve">täiendatud, samuti </w:t>
      </w:r>
      <w:r w:rsidRPr="00D50F13">
        <w:rPr>
          <w:rFonts w:eastAsia="Times New Roman" w:cs="Times New Roman"/>
          <w:color w:val="000000" w:themeColor="text1"/>
        </w:rPr>
        <w:t xml:space="preserve">täpsustatud </w:t>
      </w:r>
      <w:r>
        <w:rPr>
          <w:rFonts w:eastAsia="Times New Roman" w:cs="Times New Roman"/>
          <w:color w:val="000000" w:themeColor="text1"/>
        </w:rPr>
        <w:t xml:space="preserve">kehtivatel </w:t>
      </w:r>
      <w:r w:rsidRPr="00D50F13">
        <w:rPr>
          <w:rFonts w:eastAsia="Times New Roman" w:cs="Times New Roman"/>
          <w:color w:val="000000" w:themeColor="text1"/>
        </w:rPr>
        <w:t xml:space="preserve">mäeeraldisel oleva põlevkivivaru </w:t>
      </w:r>
      <w:r>
        <w:rPr>
          <w:rFonts w:eastAsia="Times New Roman" w:cs="Times New Roman"/>
          <w:color w:val="000000" w:themeColor="text1"/>
        </w:rPr>
        <w:t>ja</w:t>
      </w:r>
      <w:r w:rsidRPr="00D50F13">
        <w:rPr>
          <w:rFonts w:eastAsia="Times New Roman" w:cs="Times New Roman"/>
          <w:color w:val="000000" w:themeColor="text1"/>
        </w:rPr>
        <w:t xml:space="preserve"> kaevandamise mahtude prognoosi andmetega.</w:t>
      </w:r>
    </w:p>
    <w:p w14:paraId="52D3213B" w14:textId="12A675AF" w:rsidR="330208FF" w:rsidRPr="00D50F13" w:rsidRDefault="330208FF" w:rsidP="330208FF">
      <w:pPr>
        <w:jc w:val="both"/>
        <w:rPr>
          <w:rFonts w:eastAsia="Times New Roman" w:cs="Times New Roman"/>
          <w:color w:val="000000" w:themeColor="text1"/>
          <w:szCs w:val="24"/>
        </w:rPr>
      </w:pPr>
    </w:p>
    <w:p w14:paraId="59BAE08F" w14:textId="72FA1E2D" w:rsidR="00B46180" w:rsidRDefault="0037609B" w:rsidP="330208FF">
      <w:pPr>
        <w:jc w:val="both"/>
        <w:rPr>
          <w:rFonts w:cs="Times New Roman"/>
          <w:i/>
          <w:iCs/>
          <w:highlight w:val="yellow"/>
        </w:rPr>
      </w:pPr>
      <w:bookmarkStart w:id="14" w:name="_Hlk158345359"/>
      <w:r w:rsidRPr="330208FF">
        <w:rPr>
          <w:rFonts w:eastAsia="Times New Roman" w:cs="Times New Roman"/>
        </w:rPr>
        <w:t>Menetluste peat</w:t>
      </w:r>
      <w:r w:rsidR="00873A33">
        <w:rPr>
          <w:rFonts w:eastAsia="Times New Roman" w:cs="Times New Roman"/>
        </w:rPr>
        <w:t>u</w:t>
      </w:r>
      <w:r w:rsidRPr="330208FF">
        <w:rPr>
          <w:rFonts w:eastAsia="Times New Roman" w:cs="Times New Roman"/>
        </w:rPr>
        <w:t xml:space="preserve">mise ajal </w:t>
      </w:r>
      <w:r w:rsidRPr="330208FF">
        <w:rPr>
          <w:rFonts w:eastAsia="Times New Roman" w:cs="Times New Roman"/>
          <w:color w:val="202020"/>
        </w:rPr>
        <w:t xml:space="preserve">ning kliimaseaduse </w:t>
      </w:r>
      <w:r>
        <w:rPr>
          <w:rFonts w:eastAsia="Times New Roman" w:cs="Times New Roman"/>
          <w:color w:val="202020"/>
        </w:rPr>
        <w:t xml:space="preserve">koostamise </w:t>
      </w:r>
      <w:r w:rsidRPr="330208FF">
        <w:rPr>
          <w:rFonts w:eastAsia="Times New Roman" w:cs="Times New Roman"/>
          <w:color w:val="202020"/>
        </w:rPr>
        <w:t xml:space="preserve">käigus </w:t>
      </w:r>
      <w:r w:rsidRPr="330208FF">
        <w:rPr>
          <w:rFonts w:eastAsia="Times New Roman" w:cs="Times New Roman"/>
        </w:rPr>
        <w:t xml:space="preserve">tuleb </w:t>
      </w:r>
      <w:r>
        <w:rPr>
          <w:rFonts w:eastAsia="Times New Roman" w:cs="Times New Roman"/>
        </w:rPr>
        <w:t xml:space="preserve">välja </w:t>
      </w:r>
      <w:r w:rsidRPr="330208FF">
        <w:rPr>
          <w:rFonts w:eastAsia="Times New Roman" w:cs="Times New Roman"/>
        </w:rPr>
        <w:t>selgitada põlevkivi kaevandamise ja kasutamise mõju Eesti kliimaeesmärkide saavutamisele</w:t>
      </w:r>
      <w:bookmarkEnd w:id="14"/>
      <w:r w:rsidRPr="330208FF">
        <w:rPr>
          <w:rFonts w:eastAsia="Times New Roman" w:cs="Times New Roman"/>
        </w:rPr>
        <w:t xml:space="preserve">, </w:t>
      </w:r>
      <w:r w:rsidRPr="330208FF">
        <w:rPr>
          <w:rFonts w:eastAsia="Times New Roman" w:cs="Times New Roman"/>
          <w:color w:val="202020"/>
        </w:rPr>
        <w:t xml:space="preserve">põlevkivi </w:t>
      </w:r>
      <w:r>
        <w:rPr>
          <w:rFonts w:eastAsia="Times New Roman" w:cs="Times New Roman"/>
          <w:color w:val="202020"/>
        </w:rPr>
        <w:t xml:space="preserve">kaevandamise vajalikkust ja võimalikkust </w:t>
      </w:r>
      <w:r w:rsidRPr="330208FF">
        <w:rPr>
          <w:rFonts w:eastAsia="Times New Roman" w:cs="Times New Roman"/>
          <w:color w:val="202020"/>
        </w:rPr>
        <w:t>elektrienergiaga varustuskindluse tagamise</w:t>
      </w:r>
      <w:r w:rsidR="009E373C">
        <w:rPr>
          <w:rFonts w:eastAsia="Times New Roman" w:cs="Times New Roman"/>
          <w:color w:val="202020"/>
        </w:rPr>
        <w:t>l</w:t>
      </w:r>
      <w:r w:rsidRPr="330208FF">
        <w:rPr>
          <w:rFonts w:eastAsia="Times New Roman" w:cs="Times New Roman"/>
          <w:color w:val="202020"/>
        </w:rPr>
        <w:t xml:space="preserve"> ning </w:t>
      </w:r>
      <w:r>
        <w:rPr>
          <w:rFonts w:eastAsia="Times New Roman" w:cs="Times New Roman"/>
          <w:color w:val="202020"/>
        </w:rPr>
        <w:t xml:space="preserve">põlevkivi jätkuvaks kaevandamiseks </w:t>
      </w:r>
      <w:r w:rsidRPr="330208FF">
        <w:rPr>
          <w:rFonts w:eastAsia="Times New Roman" w:cs="Times New Roman"/>
          <w:color w:val="202020"/>
        </w:rPr>
        <w:t>erandite kehtestamise vajadusi, lähtudes põlevkivi erinevatest kasutusaladest (keemiatööstuse tooraine, tsemenditööstus jm) ning uute tehnoloogiate rakendamise võimalikkusest. Selleks on vaja</w:t>
      </w:r>
      <w:r w:rsidR="009E373C">
        <w:rPr>
          <w:rFonts w:eastAsia="Times New Roman" w:cs="Times New Roman"/>
          <w:color w:val="202020"/>
        </w:rPr>
        <w:t>lik</w:t>
      </w:r>
      <w:r w:rsidRPr="330208FF">
        <w:rPr>
          <w:rFonts w:eastAsia="Times New Roman" w:cs="Times New Roman"/>
          <w:color w:val="202020"/>
        </w:rPr>
        <w:t xml:space="preserve"> analüüsida järgmisi küsimusi:</w:t>
      </w:r>
    </w:p>
    <w:p w14:paraId="7145A90F" w14:textId="77777777"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t>põlevkivi kaevandamise ja kasutamise kliimamõju ning selle roll Eesti kliimaeesmärkide saavutamisel;</w:t>
      </w:r>
    </w:p>
    <w:p w14:paraId="18739FDC" w14:textId="137446AA"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t>kehtivate kaevandamislubadega tagatud varu kogus ja</w:t>
      </w:r>
      <w:r w:rsidR="002B3A2E">
        <w:rPr>
          <w:rFonts w:eastAsia="Times New Roman" w:cs="Times New Roman"/>
          <w:color w:val="202020"/>
          <w:szCs w:val="24"/>
        </w:rPr>
        <w:t xml:space="preserve"> energiaturgude arengust lähtuv</w:t>
      </w:r>
      <w:r w:rsidRPr="6C806D42">
        <w:rPr>
          <w:rFonts w:eastAsia="Times New Roman" w:cs="Times New Roman"/>
          <w:color w:val="202020"/>
          <w:szCs w:val="24"/>
        </w:rPr>
        <w:t xml:space="preserve"> põlevkivi nõudluse prognoos</w:t>
      </w:r>
      <w:r w:rsidR="00483CA2">
        <w:rPr>
          <w:rFonts w:eastAsia="Times New Roman" w:cs="Times New Roman"/>
          <w:color w:val="202020"/>
          <w:szCs w:val="24"/>
        </w:rPr>
        <w:t>,</w:t>
      </w:r>
      <w:r w:rsidRPr="6C806D42">
        <w:rPr>
          <w:rFonts w:eastAsia="Times New Roman" w:cs="Times New Roman"/>
          <w:color w:val="202020"/>
          <w:szCs w:val="24"/>
        </w:rPr>
        <w:t xml:space="preserve"> millal lakkab </w:t>
      </w:r>
      <w:r>
        <w:rPr>
          <w:rFonts w:eastAsia="Times New Roman" w:cs="Times New Roman"/>
          <w:color w:val="202020"/>
          <w:szCs w:val="24"/>
        </w:rPr>
        <w:t xml:space="preserve">vajadus </w:t>
      </w:r>
      <w:r w:rsidRPr="6C806D42">
        <w:rPr>
          <w:rFonts w:eastAsia="Times New Roman" w:cs="Times New Roman"/>
          <w:color w:val="202020"/>
          <w:szCs w:val="24"/>
        </w:rPr>
        <w:t xml:space="preserve">põlevkivi </w:t>
      </w:r>
      <w:r>
        <w:rPr>
          <w:rFonts w:eastAsia="Times New Roman" w:cs="Times New Roman"/>
          <w:color w:val="202020"/>
          <w:szCs w:val="24"/>
        </w:rPr>
        <w:t>kaevandamiseks</w:t>
      </w:r>
      <w:r w:rsidRPr="6C806D42">
        <w:rPr>
          <w:rFonts w:eastAsia="Times New Roman" w:cs="Times New Roman"/>
          <w:color w:val="202020"/>
          <w:szCs w:val="24"/>
        </w:rPr>
        <w:t xml:space="preserve"> elektrienergiaga varustuskindluse tagamisel;</w:t>
      </w:r>
    </w:p>
    <w:p w14:paraId="26C874B2" w14:textId="44EE3770"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t xml:space="preserve">põlevkivi </w:t>
      </w:r>
      <w:r w:rsidR="0037609B" w:rsidRPr="00D709B1">
        <w:rPr>
          <w:rFonts w:eastAsia="Times New Roman" w:cs="Times New Roman"/>
          <w:color w:val="202020"/>
          <w:szCs w:val="24"/>
        </w:rPr>
        <w:t>kaevandamise</w:t>
      </w:r>
      <w:r w:rsidR="0037609B">
        <w:rPr>
          <w:rFonts w:eastAsia="Times New Roman" w:cs="Times New Roman"/>
          <w:color w:val="202020"/>
          <w:szCs w:val="24"/>
        </w:rPr>
        <w:t xml:space="preserve">l ja </w:t>
      </w:r>
      <w:r w:rsidRPr="6C806D42">
        <w:rPr>
          <w:rFonts w:eastAsia="Times New Roman" w:cs="Times New Roman"/>
          <w:color w:val="202020"/>
          <w:szCs w:val="24"/>
        </w:rPr>
        <w:t>kasut</w:t>
      </w:r>
      <w:r>
        <w:rPr>
          <w:rFonts w:eastAsia="Times New Roman" w:cs="Times New Roman"/>
          <w:color w:val="202020"/>
          <w:szCs w:val="24"/>
        </w:rPr>
        <w:t>amisel</w:t>
      </w:r>
      <w:r w:rsidRPr="6C806D42">
        <w:rPr>
          <w:rFonts w:eastAsia="Times New Roman" w:cs="Times New Roman"/>
          <w:color w:val="202020"/>
          <w:szCs w:val="24"/>
        </w:rPr>
        <w:t xml:space="preserve"> erandite </w:t>
      </w:r>
      <w:r>
        <w:rPr>
          <w:rFonts w:eastAsia="Times New Roman" w:cs="Times New Roman"/>
          <w:color w:val="202020"/>
          <w:szCs w:val="24"/>
        </w:rPr>
        <w:t xml:space="preserve">tegemise </w:t>
      </w:r>
      <w:r w:rsidRPr="6C806D42">
        <w:rPr>
          <w:rFonts w:eastAsia="Times New Roman" w:cs="Times New Roman"/>
          <w:color w:val="202020"/>
          <w:szCs w:val="24"/>
        </w:rPr>
        <w:t xml:space="preserve">vajadus ja võimalikkus (keemiatööstuse tooraine, tsemenditööstus) ning kas uute tehnoloogiate rakendamisel on põlevkivi </w:t>
      </w:r>
      <w:r w:rsidR="0037609B">
        <w:rPr>
          <w:rFonts w:eastAsia="Times New Roman" w:cs="Times New Roman"/>
          <w:color w:val="202020"/>
          <w:szCs w:val="24"/>
        </w:rPr>
        <w:t xml:space="preserve">kaevandamine ja </w:t>
      </w:r>
      <w:r w:rsidRPr="6C806D42">
        <w:rPr>
          <w:rFonts w:eastAsia="Times New Roman" w:cs="Times New Roman"/>
          <w:color w:val="202020"/>
          <w:szCs w:val="24"/>
        </w:rPr>
        <w:t>kasutamine lubatud (nt süsiniku püüdmine, ladustamine jne) ja majanduslikult perspektiivne;</w:t>
      </w:r>
    </w:p>
    <w:p w14:paraId="733185DC" w14:textId="77777777" w:rsidR="00B46180" w:rsidRDefault="00B46180" w:rsidP="002C15DE">
      <w:pPr>
        <w:pStyle w:val="Loendilik"/>
        <w:numPr>
          <w:ilvl w:val="0"/>
          <w:numId w:val="11"/>
        </w:numPr>
        <w:jc w:val="both"/>
        <w:rPr>
          <w:rFonts w:eastAsia="Times New Roman" w:cs="Times New Roman"/>
          <w:color w:val="202020"/>
          <w:szCs w:val="24"/>
        </w:rPr>
      </w:pPr>
      <w:r w:rsidRPr="6C806D42">
        <w:rPr>
          <w:rFonts w:eastAsia="Times New Roman" w:cs="Times New Roman"/>
          <w:color w:val="202020"/>
          <w:szCs w:val="24"/>
        </w:rPr>
        <w:lastRenderedPageBreak/>
        <w:t>majandusliku ja sotsiaalmajandusliku mõju analüüs: riigi tulude vähenemine (maksutulu) põlevkivisektorist, uued töökohad/tegevusalad, tööjõu ümberkujunemine, inimeste majanduslik toimetulek/suhtelise vaesuse küsimus.</w:t>
      </w:r>
    </w:p>
    <w:p w14:paraId="4DE947C6" w14:textId="62053A6C" w:rsidR="00B46180" w:rsidRDefault="00B46180" w:rsidP="002C15DE">
      <w:pPr>
        <w:jc w:val="both"/>
      </w:pPr>
    </w:p>
    <w:p w14:paraId="1C78C458" w14:textId="77777777" w:rsidR="0037609B" w:rsidRDefault="0037609B" w:rsidP="0037609B">
      <w:pPr>
        <w:jc w:val="both"/>
        <w:rPr>
          <w:rFonts w:eastAsia="Times New Roman" w:cs="Times New Roman"/>
          <w:i/>
          <w:iCs/>
        </w:rPr>
      </w:pPr>
      <w:r w:rsidRPr="330208FF">
        <w:rPr>
          <w:rFonts w:eastAsia="Times New Roman" w:cs="Times New Roman"/>
          <w:color w:val="202020"/>
        </w:rPr>
        <w:t xml:space="preserve">Nimetatud analüüside ning kliimaseaduse koostamise käigus tuleb </w:t>
      </w:r>
      <w:r>
        <w:rPr>
          <w:rFonts w:eastAsia="Times New Roman" w:cs="Times New Roman"/>
          <w:color w:val="202020"/>
        </w:rPr>
        <w:t xml:space="preserve">välja </w:t>
      </w:r>
      <w:r w:rsidRPr="330208FF">
        <w:rPr>
          <w:rFonts w:eastAsia="Times New Roman" w:cs="Times New Roman"/>
          <w:color w:val="202020"/>
        </w:rPr>
        <w:t xml:space="preserve">töötada </w:t>
      </w:r>
      <w:r>
        <w:rPr>
          <w:rFonts w:eastAsia="Times New Roman" w:cs="Times New Roman"/>
          <w:color w:val="202020"/>
        </w:rPr>
        <w:t xml:space="preserve">ka </w:t>
      </w:r>
      <w:r w:rsidRPr="330208FF">
        <w:rPr>
          <w:rFonts w:eastAsia="Times New Roman" w:cs="Times New Roman"/>
          <w:color w:val="202020"/>
        </w:rPr>
        <w:t>maapõueseaduse muutmise ettepanekud</w:t>
      </w:r>
      <w:r>
        <w:rPr>
          <w:rFonts w:eastAsia="Times New Roman" w:cs="Times New Roman"/>
          <w:color w:val="202020"/>
        </w:rPr>
        <w:t xml:space="preserve"> põlevkivi kaevandamist käsitlevate õigusnormide muutmiseks</w:t>
      </w:r>
      <w:r w:rsidRPr="330208FF">
        <w:rPr>
          <w:rFonts w:eastAsia="Times New Roman" w:cs="Times New Roman"/>
          <w:color w:val="202020"/>
        </w:rPr>
        <w:t xml:space="preserve">, mis </w:t>
      </w:r>
      <w:r>
        <w:rPr>
          <w:rFonts w:eastAsia="Times New Roman" w:cs="Times New Roman"/>
          <w:color w:val="202020"/>
        </w:rPr>
        <w:t xml:space="preserve">lähtuvad </w:t>
      </w:r>
      <w:r w:rsidRPr="330208FF">
        <w:rPr>
          <w:rFonts w:eastAsia="Times New Roman" w:cs="Times New Roman"/>
          <w:color w:val="202020"/>
        </w:rPr>
        <w:t>põlevkivi kasutamise</w:t>
      </w:r>
      <w:r>
        <w:rPr>
          <w:rFonts w:eastAsia="Times New Roman" w:cs="Times New Roman"/>
          <w:color w:val="202020"/>
        </w:rPr>
        <w:t xml:space="preserve"> </w:t>
      </w:r>
      <w:r w:rsidRPr="330208FF">
        <w:rPr>
          <w:rFonts w:eastAsia="Times New Roman" w:cs="Times New Roman"/>
          <w:color w:val="202020"/>
        </w:rPr>
        <w:t>ümberkujundamise</w:t>
      </w:r>
      <w:r>
        <w:rPr>
          <w:rFonts w:eastAsia="Times New Roman" w:cs="Times New Roman"/>
          <w:color w:val="202020"/>
        </w:rPr>
        <w:t>st soovitud suunas</w:t>
      </w:r>
      <w:r w:rsidRPr="330208FF">
        <w:rPr>
          <w:rFonts w:eastAsia="Times New Roman" w:cs="Times New Roman"/>
          <w:color w:val="202020"/>
        </w:rPr>
        <w:t>. Kliimaseaduse raames hangitavad analüüsid on pakkumuste hindamise staadiumis ja planeeritud uuringute valmimise aeg on 2024.</w:t>
      </w:r>
      <w:r>
        <w:rPr>
          <w:rFonts w:eastAsia="Times New Roman" w:cs="Times New Roman"/>
          <w:color w:val="202020"/>
        </w:rPr>
        <w:t> </w:t>
      </w:r>
      <w:r w:rsidRPr="330208FF">
        <w:rPr>
          <w:rFonts w:eastAsia="Times New Roman" w:cs="Times New Roman"/>
          <w:color w:val="202020"/>
        </w:rPr>
        <w:t>a</w:t>
      </w:r>
      <w:r>
        <w:rPr>
          <w:rFonts w:eastAsia="Times New Roman" w:cs="Times New Roman"/>
          <w:color w:val="202020"/>
        </w:rPr>
        <w:t>asta</w:t>
      </w:r>
      <w:r w:rsidRPr="330208FF">
        <w:rPr>
          <w:rFonts w:eastAsia="Times New Roman" w:cs="Times New Roman"/>
          <w:color w:val="202020"/>
        </w:rPr>
        <w:t xml:space="preserve"> lõpp.</w:t>
      </w:r>
    </w:p>
    <w:p w14:paraId="2AEB04D7" w14:textId="77777777" w:rsidR="00B46180" w:rsidRDefault="00B46180" w:rsidP="002C15DE">
      <w:pPr>
        <w:jc w:val="both"/>
        <w:rPr>
          <w:rFonts w:cs="Times New Roman"/>
          <w:i/>
          <w:iCs/>
        </w:rPr>
      </w:pPr>
    </w:p>
    <w:p w14:paraId="15256F78" w14:textId="24C72E01" w:rsidR="00B46180" w:rsidRDefault="00B46180" w:rsidP="00992673">
      <w:pPr>
        <w:keepNext/>
        <w:keepLines/>
        <w:jc w:val="both"/>
        <w:rPr>
          <w:rFonts w:cs="Times New Roman"/>
          <w:i/>
          <w:iCs/>
          <w:szCs w:val="24"/>
        </w:rPr>
      </w:pPr>
      <w:r w:rsidRPr="6C806D42">
        <w:rPr>
          <w:rFonts w:cs="Times New Roman"/>
          <w:i/>
          <w:iCs/>
        </w:rPr>
        <w:t xml:space="preserve">Sihtrühm: riik, </w:t>
      </w:r>
      <w:proofErr w:type="spellStart"/>
      <w:r w:rsidRPr="6C806D42">
        <w:rPr>
          <w:rFonts w:cs="Times New Roman"/>
          <w:i/>
          <w:iCs/>
        </w:rPr>
        <w:t>KOVid</w:t>
      </w:r>
      <w:proofErr w:type="spellEnd"/>
    </w:p>
    <w:p w14:paraId="58320D62" w14:textId="77777777" w:rsidR="00B46180" w:rsidRDefault="00B46180" w:rsidP="00992673">
      <w:pPr>
        <w:keepNext/>
        <w:keepLines/>
        <w:jc w:val="both"/>
        <w:rPr>
          <w:rFonts w:cs="Times New Roman"/>
        </w:rPr>
      </w:pPr>
    </w:p>
    <w:p w14:paraId="4027F577" w14:textId="77777777" w:rsidR="00B36FBC" w:rsidRDefault="00B36FBC" w:rsidP="00B36FBC">
      <w:pPr>
        <w:jc w:val="both"/>
        <w:rPr>
          <w:rFonts w:cs="Times New Roman"/>
        </w:rPr>
      </w:pPr>
      <w:r w:rsidRPr="330208FF">
        <w:rPr>
          <w:rFonts w:cs="Times New Roman"/>
        </w:rPr>
        <w:t xml:space="preserve">Eelnõukohasel seadusel ei ole eelduslikult mõju kaevandamise ja mäeeraldise paiknemise asukoha </w:t>
      </w:r>
      <w:r w:rsidRPr="00252DE3">
        <w:rPr>
          <w:rFonts w:cs="Times New Roman"/>
          <w:b/>
          <w:bCs/>
        </w:rPr>
        <w:t>kohaliku omavalitsuse üksuste tulubaasile ega ka riigituludele</w:t>
      </w:r>
      <w:r w:rsidRPr="330208FF">
        <w:rPr>
          <w:rFonts w:cs="Times New Roman"/>
        </w:rPr>
        <w:t xml:space="preserve">, kuna menetluste peatumine on ajutine ja mõju ettevõtete majandustegevusele sellel ajaperioodil ei ole eeldatavalt suur. Täiendava põlevkivivaru saamiseks põlevkivi kaevandamise lubasid ei anta ja kehtivaid lube ei muudeta kaks aastat. </w:t>
      </w:r>
    </w:p>
    <w:p w14:paraId="5800A760" w14:textId="77777777" w:rsidR="00B36FBC" w:rsidRDefault="00B36FBC" w:rsidP="00B36FBC">
      <w:pPr>
        <w:jc w:val="both"/>
        <w:rPr>
          <w:rFonts w:cs="Times New Roman"/>
        </w:rPr>
      </w:pPr>
    </w:p>
    <w:p w14:paraId="7239E956" w14:textId="75E23297" w:rsidR="0037609B" w:rsidRPr="00264299" w:rsidRDefault="0037609B" w:rsidP="0037609B">
      <w:pPr>
        <w:jc w:val="both"/>
        <w:rPr>
          <w:rFonts w:cs="Times New Roman"/>
        </w:rPr>
      </w:pPr>
      <w:bookmarkStart w:id="15" w:name="_Hlk158346554"/>
      <w:r w:rsidRPr="330208FF">
        <w:rPr>
          <w:rFonts w:cs="Times New Roman"/>
        </w:rPr>
        <w:t xml:space="preserve">Muudatuse tõttu võib </w:t>
      </w:r>
      <w:r>
        <w:rPr>
          <w:rFonts w:cs="Times New Roman"/>
        </w:rPr>
        <w:t xml:space="preserve">ühekordselt </w:t>
      </w:r>
      <w:r w:rsidRPr="330208FF">
        <w:rPr>
          <w:rFonts w:cs="Times New Roman"/>
        </w:rPr>
        <w:t xml:space="preserve">kasvada </w:t>
      </w:r>
      <w:r w:rsidRPr="00252DE3">
        <w:rPr>
          <w:rFonts w:cs="Times New Roman"/>
          <w:b/>
          <w:bCs/>
        </w:rPr>
        <w:t>loa andja töökoormus</w:t>
      </w:r>
      <w:r w:rsidRPr="330208FF">
        <w:rPr>
          <w:rFonts w:cs="Times New Roman"/>
        </w:rPr>
        <w:t xml:space="preserve">, kuna </w:t>
      </w:r>
      <w:r>
        <w:rPr>
          <w:rFonts w:cs="Times New Roman"/>
        </w:rPr>
        <w:t xml:space="preserve">küsimuste korral on </w:t>
      </w:r>
      <w:r w:rsidRPr="330208FF">
        <w:rPr>
          <w:rFonts w:cs="Times New Roman"/>
        </w:rPr>
        <w:t xml:space="preserve">vaja </w:t>
      </w:r>
      <w:r>
        <w:rPr>
          <w:rFonts w:cs="Times New Roman"/>
        </w:rPr>
        <w:t xml:space="preserve">loa taotlejaid </w:t>
      </w:r>
      <w:r w:rsidRPr="00264299">
        <w:rPr>
          <w:rFonts w:cs="Times New Roman"/>
        </w:rPr>
        <w:t>teavitada lisandunud rakendussätetest</w:t>
      </w:r>
      <w:r w:rsidRPr="330208FF">
        <w:rPr>
          <w:rFonts w:cs="Times New Roman"/>
        </w:rPr>
        <w:t xml:space="preserve">, </w:t>
      </w:r>
      <w:r>
        <w:rPr>
          <w:rFonts w:cs="Times New Roman"/>
        </w:rPr>
        <w:t xml:space="preserve">vastata </w:t>
      </w:r>
      <w:r w:rsidRPr="330208FF">
        <w:rPr>
          <w:rFonts w:cs="Times New Roman"/>
        </w:rPr>
        <w:t>ettevõtetel tek</w:t>
      </w:r>
      <w:r>
        <w:rPr>
          <w:rFonts w:cs="Times New Roman"/>
        </w:rPr>
        <w:t>k</w:t>
      </w:r>
      <w:r w:rsidRPr="330208FF">
        <w:rPr>
          <w:rFonts w:cs="Times New Roman"/>
        </w:rPr>
        <w:t>i</w:t>
      </w:r>
      <w:r>
        <w:rPr>
          <w:rFonts w:cs="Times New Roman"/>
        </w:rPr>
        <w:t>nud</w:t>
      </w:r>
      <w:r w:rsidRPr="330208FF">
        <w:rPr>
          <w:rFonts w:cs="Times New Roman"/>
        </w:rPr>
        <w:t xml:space="preserve"> küsimus</w:t>
      </w:r>
      <w:r>
        <w:rPr>
          <w:rFonts w:cs="Times New Roman"/>
        </w:rPr>
        <w:t>tele</w:t>
      </w:r>
      <w:r w:rsidRPr="330208FF">
        <w:rPr>
          <w:rFonts w:cs="Times New Roman"/>
        </w:rPr>
        <w:t xml:space="preserve"> loa menetluse jätkumise </w:t>
      </w:r>
      <w:r>
        <w:rPr>
          <w:rFonts w:cs="Times New Roman"/>
        </w:rPr>
        <w:t xml:space="preserve">ja </w:t>
      </w:r>
      <w:r w:rsidRPr="330208FF">
        <w:rPr>
          <w:rFonts w:cs="Times New Roman"/>
        </w:rPr>
        <w:t xml:space="preserve">KMH menetluse </w:t>
      </w:r>
      <w:r>
        <w:rPr>
          <w:rFonts w:cs="Times New Roman"/>
        </w:rPr>
        <w:t xml:space="preserve"> </w:t>
      </w:r>
      <w:r w:rsidRPr="330208FF">
        <w:rPr>
          <w:rFonts w:cs="Times New Roman"/>
        </w:rPr>
        <w:t>kohta</w:t>
      </w:r>
      <w:r w:rsidR="004B5B95">
        <w:rPr>
          <w:rFonts w:cs="Times New Roman"/>
        </w:rPr>
        <w:t>.</w:t>
      </w:r>
      <w:r w:rsidRPr="330208FF">
        <w:rPr>
          <w:rFonts w:cs="Times New Roman"/>
        </w:rPr>
        <w:t xml:space="preserve"> </w:t>
      </w:r>
      <w:r>
        <w:rPr>
          <w:rFonts w:cs="Times New Roman"/>
        </w:rPr>
        <w:t>V</w:t>
      </w:r>
      <w:r w:rsidRPr="330208FF">
        <w:rPr>
          <w:rFonts w:cs="Times New Roman"/>
        </w:rPr>
        <w:t>õib tekkida vajadus muuta loa taotluseid. Need on toimingud, mida peab loa andja, Keskkonnaamet</w:t>
      </w:r>
      <w:r>
        <w:rPr>
          <w:rFonts w:cs="Times New Roman"/>
        </w:rPr>
        <w:t>,</w:t>
      </w:r>
      <w:r w:rsidRPr="330208FF">
        <w:rPr>
          <w:rFonts w:cs="Times New Roman"/>
        </w:rPr>
        <w:t xml:space="preserve"> tegema täiendavalt. </w:t>
      </w:r>
      <w:r w:rsidRPr="00264299">
        <w:rPr>
          <w:rFonts w:cs="Times New Roman"/>
        </w:rPr>
        <w:t>Pikaajalises vaates loa andjate töökoormus pigem eelnõu</w:t>
      </w:r>
      <w:r w:rsidR="00FA496F">
        <w:rPr>
          <w:rFonts w:cs="Times New Roman"/>
        </w:rPr>
        <w:t>kohaste muudatuste</w:t>
      </w:r>
      <w:r w:rsidRPr="00264299">
        <w:rPr>
          <w:rFonts w:cs="Times New Roman"/>
        </w:rPr>
        <w:t xml:space="preserve"> tõttu väheneb ja hakkab kasvama uuesti 2026. aasta 1. jaanuarist, kui lõppeb menetluste peatumise tähtaeg. </w:t>
      </w:r>
    </w:p>
    <w:bookmarkEnd w:id="15"/>
    <w:p w14:paraId="420BDC16" w14:textId="688622B4" w:rsidR="00E378EC" w:rsidRPr="0053561C" w:rsidRDefault="00EE09BE" w:rsidP="002C15DE">
      <w:pPr>
        <w:jc w:val="both"/>
        <w:rPr>
          <w:rFonts w:cs="Times New Roman"/>
        </w:rPr>
      </w:pPr>
      <w:r>
        <w:rPr>
          <w:rFonts w:cs="Times New Roman"/>
        </w:rPr>
        <w:t xml:space="preserve"> </w:t>
      </w:r>
    </w:p>
    <w:p w14:paraId="792CA7A5" w14:textId="1F7EA2E2" w:rsidR="00E378EC" w:rsidRDefault="00B36FBC" w:rsidP="26D0422F">
      <w:pPr>
        <w:contextualSpacing/>
        <w:jc w:val="both"/>
        <w:rPr>
          <w:rFonts w:cs="Times New Roman"/>
        </w:rPr>
      </w:pPr>
      <w:r>
        <w:rPr>
          <w:rFonts w:cs="Times New Roman"/>
          <w:b/>
          <w:bCs/>
        </w:rPr>
        <w:t>6.2</w:t>
      </w:r>
      <w:r w:rsidR="61C2F484" w:rsidRPr="3B28F6A3">
        <w:rPr>
          <w:rFonts w:cs="Times New Roman"/>
          <w:b/>
          <w:bCs/>
        </w:rPr>
        <w:t>. Põhiseaduspärasuse analüüs</w:t>
      </w:r>
    </w:p>
    <w:p w14:paraId="41286EBC" w14:textId="77777777" w:rsidR="00E378EC" w:rsidRDefault="00E378EC" w:rsidP="26D0422F">
      <w:pPr>
        <w:contextualSpacing/>
        <w:jc w:val="both"/>
        <w:rPr>
          <w:rFonts w:cs="Times New Roman"/>
        </w:rPr>
      </w:pPr>
    </w:p>
    <w:p w14:paraId="7ED71008" w14:textId="1B3B1B61" w:rsidR="00B36FBC" w:rsidRDefault="00B36FBC" w:rsidP="00B36FBC">
      <w:pPr>
        <w:contextualSpacing/>
        <w:jc w:val="both"/>
        <w:rPr>
          <w:rFonts w:eastAsia="Times New Roman" w:cs="Times New Roman"/>
          <w:szCs w:val="24"/>
        </w:rPr>
      </w:pPr>
      <w:r w:rsidRPr="26D0422F">
        <w:rPr>
          <w:rFonts w:eastAsia="Times New Roman" w:cs="Times New Roman"/>
          <w:szCs w:val="24"/>
        </w:rPr>
        <w:t>Eelnõukohase seadusega nähakse ette põlevkivi kaevandamisloa andmise või muutmise, sealhulgas mäeeraldise laiendamise taotluse menetluste peatumine kuni 2026. aasta 1.</w:t>
      </w:r>
      <w:r w:rsidR="00BE6F9D">
        <w:rPr>
          <w:rFonts w:eastAsia="Times New Roman" w:cs="Times New Roman"/>
          <w:szCs w:val="24"/>
        </w:rPr>
        <w:t> </w:t>
      </w:r>
      <w:r w:rsidRPr="26D0422F">
        <w:rPr>
          <w:rFonts w:eastAsia="Times New Roman" w:cs="Times New Roman"/>
          <w:szCs w:val="24"/>
        </w:rPr>
        <w:t xml:space="preserve">jaanuarini ning seaduse jõustumisest kuni 2026. aasta 1. jaanuarini esitatud kaevandamise loa saamiseks või loa muutmiseks esitatud taotluste, sealhulgas mäeeraldise laiendamiseks esitatud taotluste tagastamine, mis kujutab endast põhiseaduse (edaspidi ka </w:t>
      </w:r>
      <w:r w:rsidRPr="0027164D">
        <w:rPr>
          <w:rFonts w:eastAsia="Times New Roman" w:cs="Times New Roman"/>
          <w:i/>
          <w:iCs/>
          <w:szCs w:val="24"/>
        </w:rPr>
        <w:t>PS</w:t>
      </w:r>
      <w:r w:rsidRPr="26D0422F">
        <w:rPr>
          <w:rFonts w:eastAsia="Times New Roman" w:cs="Times New Roman"/>
          <w:szCs w:val="24"/>
        </w:rPr>
        <w:t>) §-s 31 ette nähtud ettevõtlusvabaduse riivet. Ettevõtlusvabaduse tuumaks on Riigikohus pidanud riigi kohustust mitte teha põhjendamatuid takistusi ettevõtluseks.</w:t>
      </w:r>
    </w:p>
    <w:p w14:paraId="1B8EFC5E" w14:textId="77777777" w:rsidR="00B36FBC" w:rsidRDefault="00B36FBC" w:rsidP="00B36FBC">
      <w:pPr>
        <w:contextualSpacing/>
        <w:jc w:val="both"/>
        <w:rPr>
          <w:rFonts w:eastAsia="Times New Roman" w:cs="Times New Roman"/>
          <w:szCs w:val="24"/>
        </w:rPr>
      </w:pPr>
      <w:r w:rsidRPr="330208FF">
        <w:rPr>
          <w:rFonts w:eastAsia="Times New Roman" w:cs="Times New Roman"/>
          <w:szCs w:val="24"/>
        </w:rPr>
        <w:t xml:space="preserve"> </w:t>
      </w:r>
    </w:p>
    <w:p w14:paraId="5774668F" w14:textId="77777777" w:rsidR="00B36FBC" w:rsidRDefault="00B36FBC" w:rsidP="00B36FBC">
      <w:pPr>
        <w:contextualSpacing/>
        <w:jc w:val="both"/>
        <w:rPr>
          <w:rFonts w:eastAsia="Times New Roman" w:cs="Times New Roman"/>
          <w:szCs w:val="24"/>
        </w:rPr>
      </w:pPr>
      <w:r w:rsidRPr="330208FF">
        <w:rPr>
          <w:rFonts w:eastAsia="Times New Roman" w:cs="Times New Roman"/>
          <w:szCs w:val="24"/>
        </w:rPr>
        <w:t>Põhiõiguste riive on põhiseaduspärane üksnes siis, kui see on põhjendatud. Selleks et riive oleks põhjendatud, peab riive aluseks olev meede olema proportsionaalne. Proportsionaalne on meede siis, kui ta järgib legitiimset eesmärki, on kohane ehk sobiv, vajalik ja proportsionaalne kitsamas tähenduses.</w:t>
      </w:r>
    </w:p>
    <w:p w14:paraId="278F4F92" w14:textId="77777777" w:rsidR="00B36FBC" w:rsidRDefault="00B36FBC" w:rsidP="00B36FBC">
      <w:pPr>
        <w:contextualSpacing/>
        <w:jc w:val="both"/>
        <w:rPr>
          <w:rFonts w:eastAsia="Times New Roman" w:cs="Times New Roman"/>
          <w:szCs w:val="24"/>
        </w:rPr>
      </w:pPr>
    </w:p>
    <w:p w14:paraId="3FEC62CA" w14:textId="139E23C9" w:rsidR="00B36FBC" w:rsidRDefault="00B36FBC" w:rsidP="00B36FBC">
      <w:pPr>
        <w:contextualSpacing/>
        <w:jc w:val="both"/>
        <w:rPr>
          <w:rFonts w:eastAsia="Times New Roman" w:cs="Times New Roman"/>
        </w:rPr>
      </w:pPr>
      <w:r w:rsidRPr="3B28F6A3">
        <w:rPr>
          <w:rFonts w:eastAsia="Times New Roman" w:cs="Times New Roman"/>
        </w:rPr>
        <w:t>Legitiimne eesmärk</w:t>
      </w:r>
      <w:r w:rsidR="00C72192">
        <w:rPr>
          <w:rFonts w:eastAsia="Times New Roman" w:cs="Times New Roman"/>
        </w:rPr>
        <w:t xml:space="preserve">. </w:t>
      </w:r>
      <w:r w:rsidRPr="3B28F6A3">
        <w:rPr>
          <w:rFonts w:eastAsia="Times New Roman" w:cs="Times New Roman"/>
        </w:rPr>
        <w:t>PS § 31 näeb ette, et ettevõtlusvabaduse kasutamise tingimusi ja korda võib otsesõnu piirata seadusega, kuid ei täpsusta eesmärke, mis piiramist õigustavad, st legitiimne on iga eesmärk, mida seadusandja taotleb. PS § 5 kohaselt on Eesti loodusvarad ja loodusressursid rahvuslik rikkus, mida tuleb kasutada säästlikult. Seejuures kuulub ka</w:t>
      </w:r>
      <w:r>
        <w:rPr>
          <w:rFonts w:eastAsia="Times New Roman" w:cs="Times New Roman"/>
        </w:rPr>
        <w:t xml:space="preserve"> </w:t>
      </w:r>
      <w:r w:rsidRPr="3B28F6A3">
        <w:rPr>
          <w:rFonts w:eastAsia="Times New Roman" w:cs="Times New Roman"/>
        </w:rPr>
        <w:t xml:space="preserve">looduskeskkonna säästmine </w:t>
      </w:r>
      <w:r w:rsidR="00C72192">
        <w:rPr>
          <w:rFonts w:eastAsia="Times New Roman" w:cs="Times New Roman"/>
        </w:rPr>
        <w:t>igaühe</w:t>
      </w:r>
      <w:r w:rsidRPr="3B28F6A3">
        <w:rPr>
          <w:rFonts w:eastAsia="Times New Roman" w:cs="Times New Roman"/>
        </w:rPr>
        <w:t xml:space="preserve"> põhikohustuste hulka (§ 53). Nende sätetega on hõlmatud ka riigi kohustus rakendada kliimaneutraalsuse eesmärkide saavutamiseks vajalikke abinõusid kooskõlas põhiseadusega. Põhiseaduse §-des 5 ja 53 sätestatud keskkonnakaitselised põhimõtted ja kohustused võivad õigustada ka isikute põhiõiguste, näiteks ettevõtlusvabaduse (§ 31) või omandipõhiõiguse (§ 32) riiveid.</w:t>
      </w:r>
    </w:p>
    <w:p w14:paraId="6A96B58C" w14:textId="77777777" w:rsidR="00B36FBC" w:rsidRDefault="00B36FBC" w:rsidP="00B36FBC">
      <w:pPr>
        <w:contextualSpacing/>
        <w:jc w:val="both"/>
        <w:rPr>
          <w:rFonts w:eastAsia="Times New Roman" w:cs="Times New Roman"/>
          <w:szCs w:val="24"/>
        </w:rPr>
      </w:pPr>
    </w:p>
    <w:p w14:paraId="32BFB7B8" w14:textId="77777777" w:rsidR="00B36FBC" w:rsidRDefault="00B36FBC" w:rsidP="00B36FBC">
      <w:pPr>
        <w:contextualSpacing/>
        <w:jc w:val="both"/>
        <w:rPr>
          <w:rFonts w:eastAsia="Times New Roman" w:cs="Times New Roman"/>
          <w:szCs w:val="24"/>
        </w:rPr>
      </w:pPr>
      <w:r w:rsidRPr="330208FF">
        <w:rPr>
          <w:rFonts w:eastAsia="Times New Roman" w:cs="Times New Roman"/>
          <w:szCs w:val="24"/>
        </w:rPr>
        <w:t xml:space="preserve">Riive proportsionaalsus tähendab seda, et riive peab olema eesmärgi saavutamiseks sobiv, vajalik ja mõõdukas. Sobiv on abinõu, mis soodustab eesmärgi saavutamist. Abinõu on vajalik, </w:t>
      </w:r>
      <w:r w:rsidRPr="330208FF">
        <w:rPr>
          <w:rFonts w:eastAsia="Times New Roman" w:cs="Times New Roman"/>
          <w:szCs w:val="24"/>
        </w:rPr>
        <w:lastRenderedPageBreak/>
        <w:t>kui eesmärki ei ole võimalik saavutada mõne teise, kuid isikut vähem koormava abinõuga, mis on vähemalt sama efektiivne kui esimene. Abinõu mõõdukuse üle otsustamiseks tuleb kaaluda ühelt poolt põhiõigusse sekkumise ulatust ja intensiivsust ning teiselt poolt eesmärgi tähtsust.</w:t>
      </w:r>
    </w:p>
    <w:p w14:paraId="7FF7CAFB" w14:textId="77777777" w:rsidR="00B36FBC" w:rsidRDefault="00B36FBC" w:rsidP="00B36FBC">
      <w:pPr>
        <w:contextualSpacing/>
        <w:jc w:val="both"/>
        <w:rPr>
          <w:rFonts w:eastAsia="Times New Roman" w:cs="Times New Roman"/>
          <w:szCs w:val="24"/>
        </w:rPr>
      </w:pPr>
    </w:p>
    <w:p w14:paraId="19E04142" w14:textId="77777777" w:rsidR="00C72192" w:rsidRDefault="00B36FBC" w:rsidP="00C72192">
      <w:pPr>
        <w:jc w:val="both"/>
        <w:rPr>
          <w:rFonts w:eastAsia="Times New Roman" w:cs="Times New Roman"/>
        </w:rPr>
      </w:pPr>
      <w:r w:rsidRPr="3B28F6A3">
        <w:rPr>
          <w:rFonts w:eastAsia="Times New Roman" w:cs="Times New Roman"/>
        </w:rPr>
        <w:t>Maapõueseaduse § 11 lõike 1 alusel kuulub aluspõhja maavara riigile</w:t>
      </w:r>
      <w:r w:rsidR="00C72192">
        <w:rPr>
          <w:rFonts w:eastAsia="Times New Roman" w:cs="Times New Roman"/>
        </w:rPr>
        <w:t>. P</w:t>
      </w:r>
      <w:r w:rsidRPr="3B28F6A3">
        <w:rPr>
          <w:rFonts w:eastAsia="Times New Roman" w:cs="Times New Roman"/>
        </w:rPr>
        <w:t xml:space="preserve">õlevkivi on aluspõhja maavara ning seega riigile kuuluv, mistõttu on legitiimne piirata selle kasutamist, et saavutada riigi teisi, keskkonna- ja kliimaeesmärke. Kuivõrd põlevkivi kasutamisel on elektri ja õli tootmisel oluline mõju kliimaneutraalsuse saavutamisele aastaks 2050, põlevkivi töötlemisel tekib 45% </w:t>
      </w:r>
      <w:r w:rsidR="00C72192" w:rsidRPr="3B28F6A3">
        <w:rPr>
          <w:rFonts w:eastAsia="Times New Roman" w:cs="Times New Roman"/>
        </w:rPr>
        <w:t>Eesti KHG koguheitest, on kliimaeesmärkide elluviimiseks</w:t>
      </w:r>
      <w:r w:rsidR="00C72192">
        <w:rPr>
          <w:rFonts w:eastAsia="Times New Roman" w:cs="Times New Roman"/>
        </w:rPr>
        <w:t xml:space="preserve"> vajalik sellega kohandada ka põlevkivi kaevandamisega seotud tegevus. </w:t>
      </w:r>
      <w:r w:rsidR="00C72192" w:rsidRPr="00763532">
        <w:rPr>
          <w:rFonts w:eastAsia="Times New Roman" w:cs="Times New Roman"/>
        </w:rPr>
        <w:t>Eelnõu eesmärk on tagada, et enne kliimaseaduse ning sellest tuleneva maapõueseaduse muudatuste jõustumist ei anta kasutusse uut põlevkivivaru ega pikendata olemasolevate lubade kehtivust</w:t>
      </w:r>
      <w:r w:rsidR="00C72192">
        <w:rPr>
          <w:rFonts w:eastAsia="Times New Roman" w:cs="Times New Roman"/>
        </w:rPr>
        <w:t xml:space="preserve">, mis </w:t>
      </w:r>
      <w:r w:rsidR="00C72192" w:rsidRPr="008B4A07">
        <w:rPr>
          <w:rFonts w:eastAsia="Times New Roman" w:cs="Times New Roman"/>
        </w:rPr>
        <w:t xml:space="preserve">võimaldaks uute kaevandamisalade kasutusele võttu, suurendaks põlevkivi kasutuse mahtu ning lubade muutmisel pikendaks kaevandamislubade kehtivuse tähtaega  ja </w:t>
      </w:r>
      <w:r w:rsidR="00C72192">
        <w:rPr>
          <w:rFonts w:eastAsia="Times New Roman" w:cs="Times New Roman"/>
        </w:rPr>
        <w:t xml:space="preserve">sellega vähendaks põlevkivi edasise kasutuse üle otsustamise võimalusi. Riive </w:t>
      </w:r>
      <w:r w:rsidR="00C72192" w:rsidRPr="00B46AAB">
        <w:rPr>
          <w:rFonts w:eastAsia="Times New Roman" w:cs="Times New Roman"/>
        </w:rPr>
        <w:t xml:space="preserve">ettevõtlusvabaduse </w:t>
      </w:r>
      <w:r w:rsidR="00C72192">
        <w:rPr>
          <w:rFonts w:eastAsia="Times New Roman" w:cs="Times New Roman"/>
        </w:rPr>
        <w:t xml:space="preserve"> piiramiseks, </w:t>
      </w:r>
      <w:r w:rsidR="00C72192" w:rsidRPr="3B28F6A3">
        <w:rPr>
          <w:rFonts w:eastAsia="Times New Roman" w:cs="Times New Roman"/>
        </w:rPr>
        <w:t>kehtestad</w:t>
      </w:r>
      <w:r w:rsidR="00C72192">
        <w:rPr>
          <w:rFonts w:eastAsia="Times New Roman" w:cs="Times New Roman"/>
        </w:rPr>
        <w:t>es</w:t>
      </w:r>
      <w:r w:rsidR="00C72192" w:rsidRPr="3B28F6A3">
        <w:rPr>
          <w:rFonts w:eastAsia="Times New Roman" w:cs="Times New Roman"/>
        </w:rPr>
        <w:t xml:space="preserve"> maapõueseaduses asjakohased sätted põlevkivi kaevandamislubade </w:t>
      </w:r>
      <w:r w:rsidR="00C72192">
        <w:rPr>
          <w:rFonts w:eastAsia="Times New Roman" w:cs="Times New Roman"/>
        </w:rPr>
        <w:t xml:space="preserve">menetluste </w:t>
      </w:r>
      <w:r w:rsidR="00C72192" w:rsidRPr="3B28F6A3">
        <w:rPr>
          <w:rFonts w:eastAsia="Times New Roman" w:cs="Times New Roman"/>
        </w:rPr>
        <w:t xml:space="preserve">ajutise </w:t>
      </w:r>
      <w:r w:rsidR="00C72192">
        <w:rPr>
          <w:rFonts w:eastAsia="Times New Roman" w:cs="Times New Roman"/>
        </w:rPr>
        <w:t xml:space="preserve">peatumise </w:t>
      </w:r>
      <w:r w:rsidR="00C72192" w:rsidRPr="3B28F6A3">
        <w:rPr>
          <w:rFonts w:eastAsia="Times New Roman" w:cs="Times New Roman"/>
        </w:rPr>
        <w:t>kohta, kuni selgitatakse sektorile heitkoguste vähendamise eesmärgid ja nende eesmärkide saavutamiseks vajalikud seisukohad ja põhimõtted</w:t>
      </w:r>
      <w:r w:rsidR="00C72192">
        <w:rPr>
          <w:rFonts w:eastAsia="Times New Roman" w:cs="Times New Roman"/>
        </w:rPr>
        <w:t>, on sobiv, kuna aitab kaasa ja soodustab eesmärgi täitmist</w:t>
      </w:r>
      <w:r w:rsidR="00C72192" w:rsidRPr="3B28F6A3">
        <w:rPr>
          <w:rFonts w:eastAsia="Times New Roman" w:cs="Times New Roman"/>
        </w:rPr>
        <w:t xml:space="preserve">. </w:t>
      </w:r>
    </w:p>
    <w:p w14:paraId="4B3432A7" w14:textId="77777777" w:rsidR="00C72192" w:rsidRDefault="00C72192" w:rsidP="00C72192">
      <w:pPr>
        <w:jc w:val="both"/>
        <w:rPr>
          <w:rFonts w:eastAsia="Times New Roman" w:cs="Times New Roman"/>
        </w:rPr>
      </w:pPr>
    </w:p>
    <w:p w14:paraId="2C881AEB" w14:textId="77777777" w:rsidR="00C72192" w:rsidRDefault="00C72192" w:rsidP="00C72192">
      <w:pPr>
        <w:jc w:val="both"/>
        <w:rPr>
          <w:rFonts w:eastAsia="Times New Roman" w:cs="Times New Roman"/>
        </w:rPr>
      </w:pPr>
      <w:r w:rsidRPr="3B28F6A3">
        <w:rPr>
          <w:rFonts w:eastAsia="Times New Roman" w:cs="Times New Roman"/>
        </w:rPr>
        <w:t xml:space="preserve">Eesti peab täitma Euroopa Parlamendi ja Euroopa Liidu Nõukogu poolt vastu võetud Euroopa kliimamääruse (Euroopa Parlamendi ja nõukogu määrus (EL) 2021/1119) õiguslikult siduvaid eesmärke vähendada ELi kasvuhoonegaaside netoheidet 2030. aastaks vähemalt 55% võrreldes 1990. aastaga ja saavutada kliimaneutraalsus hiljemalt 2050. aastaks. </w:t>
      </w:r>
      <w:r>
        <w:rPr>
          <w:rFonts w:eastAsia="Times New Roman" w:cs="Times New Roman"/>
        </w:rPr>
        <w:t xml:space="preserve">Meede </w:t>
      </w:r>
      <w:r w:rsidRPr="3B28F6A3">
        <w:rPr>
          <w:rFonts w:eastAsia="Times New Roman" w:cs="Times New Roman"/>
        </w:rPr>
        <w:t>mitte anda uusi ega muuta kehtivaid põlevkivi kaevandamise lubasid viisil, mille kohaselt suureneks taotleja kaevandatav põlevkivivaru kogus ja loa saaja omandaks põlevkivi varu olukorras, kui peame täitma kliimaeesmärgid</w:t>
      </w:r>
      <w:r>
        <w:rPr>
          <w:rFonts w:eastAsia="Times New Roman" w:cs="Times New Roman"/>
        </w:rPr>
        <w:t>, kuid alles selgumisel on sektori heitkoguste vähendamise eesmärgid ja nende saavutamiseks vajalikud meetmed, on seega vajalik</w:t>
      </w:r>
      <w:r w:rsidRPr="3B28F6A3">
        <w:rPr>
          <w:rFonts w:eastAsia="Times New Roman" w:cs="Times New Roman"/>
        </w:rPr>
        <w:t>.</w:t>
      </w:r>
    </w:p>
    <w:p w14:paraId="7C7D7293" w14:textId="77777777" w:rsidR="00C72192" w:rsidRPr="00BD377E" w:rsidRDefault="00C72192" w:rsidP="00C72192">
      <w:pPr>
        <w:jc w:val="both"/>
        <w:rPr>
          <w:rFonts w:eastAsia="Times New Roman" w:cs="Times New Roman"/>
        </w:rPr>
      </w:pPr>
    </w:p>
    <w:p w14:paraId="73A15CFF" w14:textId="3C359D0F" w:rsidR="00C72192" w:rsidRDefault="00C72192" w:rsidP="00C72192">
      <w:pPr>
        <w:jc w:val="both"/>
        <w:rPr>
          <w:rFonts w:eastAsia="Times New Roman" w:cs="Times New Roman"/>
        </w:rPr>
      </w:pPr>
      <w:r w:rsidRPr="00BD377E">
        <w:rPr>
          <w:rFonts w:eastAsia="Times New Roman" w:cs="Times New Roman"/>
        </w:rPr>
        <w:t xml:space="preserve">Eesmärgi saavutamiseks realistlikud alternatiivsed meetmed puuduvad. Kaevandamislubade lühema kehtivusajaga andmise välistab esmalt </w:t>
      </w:r>
      <w:proofErr w:type="spellStart"/>
      <w:r w:rsidRPr="00BD377E">
        <w:rPr>
          <w:rFonts w:eastAsia="Times New Roman" w:cs="Times New Roman"/>
        </w:rPr>
        <w:t>MaaPSi</w:t>
      </w:r>
      <w:proofErr w:type="spellEnd"/>
      <w:r w:rsidRPr="00BD377E">
        <w:rPr>
          <w:rFonts w:eastAsia="Times New Roman" w:cs="Times New Roman"/>
        </w:rPr>
        <w:t xml:space="preserve"> läbiv põhimõte (§ 14 lõike 1 punkt </w:t>
      </w:r>
      <w:r>
        <w:rPr>
          <w:rFonts w:eastAsia="Times New Roman" w:cs="Times New Roman"/>
        </w:rPr>
        <w:t>3 ja § 16 lg 4</w:t>
      </w:r>
      <w:r w:rsidRPr="00BD377E">
        <w:rPr>
          <w:rFonts w:eastAsia="Times New Roman" w:cs="Times New Roman"/>
        </w:rPr>
        <w:t xml:space="preserve">), mille </w:t>
      </w:r>
      <w:r>
        <w:rPr>
          <w:rFonts w:eastAsia="Times New Roman" w:cs="Times New Roman"/>
        </w:rPr>
        <w:t xml:space="preserve">järgi </w:t>
      </w:r>
      <w:r w:rsidRPr="00BD377E">
        <w:rPr>
          <w:rFonts w:eastAsia="Times New Roman" w:cs="Times New Roman"/>
        </w:rPr>
        <w:t xml:space="preserve">tuleb maavara </w:t>
      </w:r>
      <w:r w:rsidRPr="009807B5">
        <w:rPr>
          <w:rFonts w:eastAsia="Times New Roman" w:cs="Times New Roman"/>
        </w:rPr>
        <w:t>kaevandada ja kasutada majanduslikult võimalikult otstarbekalt ja säästlikult</w:t>
      </w:r>
      <w:r w:rsidRPr="00BD377E">
        <w:rPr>
          <w:rFonts w:eastAsia="Times New Roman" w:cs="Times New Roman"/>
        </w:rPr>
        <w:t xml:space="preserve">. See eeldab, et maardla varu kasutamine kavandatakse tervikuna ja varu ei jäeta osaliselt kasutamata, mis kujutaks endast loodusressursi raiskamist. </w:t>
      </w:r>
      <w:proofErr w:type="spellStart"/>
      <w:r w:rsidRPr="009807B5">
        <w:rPr>
          <w:rFonts w:eastAsia="Times New Roman" w:cs="Times New Roman"/>
        </w:rPr>
        <w:t>MaaPS</w:t>
      </w:r>
      <w:r w:rsidR="00F57F53">
        <w:rPr>
          <w:rFonts w:eastAsia="Times New Roman" w:cs="Times New Roman"/>
        </w:rPr>
        <w:t>i</w:t>
      </w:r>
      <w:proofErr w:type="spellEnd"/>
      <w:r w:rsidRPr="009807B5">
        <w:rPr>
          <w:rFonts w:eastAsia="Times New Roman" w:cs="Times New Roman"/>
        </w:rPr>
        <w:t xml:space="preserve"> § 55 lõike 2 punkt</w:t>
      </w:r>
      <w:r w:rsidR="00F57F53">
        <w:rPr>
          <w:rFonts w:eastAsia="Times New Roman" w:cs="Times New Roman"/>
        </w:rPr>
        <w:t>i </w:t>
      </w:r>
      <w:r w:rsidRPr="009807B5">
        <w:rPr>
          <w:rFonts w:eastAsia="Times New Roman" w:cs="Times New Roman"/>
        </w:rPr>
        <w:t>8</w:t>
      </w:r>
      <w:r>
        <w:rPr>
          <w:rFonts w:eastAsia="Times New Roman" w:cs="Times New Roman"/>
        </w:rPr>
        <w:t xml:space="preserve"> alusel </w:t>
      </w:r>
      <w:r w:rsidRPr="00BD377E">
        <w:rPr>
          <w:rFonts w:eastAsia="Times New Roman" w:cs="Times New Roman"/>
        </w:rPr>
        <w:t>tuleb kaevandamisloa andmisest keelduda, kui  luba taotletakse selliselt, et mäeeraldisest jääb välja osa maavarast, mille hilisem iseseisev kasutamine ei ole majanduslikult põhjendatud. Muuhulgas on kaevandamisloa osaks korrastamistingimused, samuti kaevandamisprojekt, mida koostades ja kavandades on vajalik ülevaade tervikuna saadaolevast varust (mitte ainult nt kahe aasta jooksul kasutada olevast osast). Lühikese kestusega loa</w:t>
      </w:r>
      <w:r w:rsidR="00D25FE4" w:rsidRPr="00D25FE4">
        <w:rPr>
          <w:rFonts w:eastAsia="Times New Roman" w:cs="Times New Roman"/>
        </w:rPr>
        <w:t xml:space="preserve"> </w:t>
      </w:r>
      <w:r w:rsidR="00D25FE4" w:rsidRPr="00BD377E">
        <w:rPr>
          <w:rFonts w:eastAsia="Times New Roman" w:cs="Times New Roman"/>
        </w:rPr>
        <w:t>puhul</w:t>
      </w:r>
      <w:r w:rsidRPr="00BD377E">
        <w:rPr>
          <w:rFonts w:eastAsia="Times New Roman" w:cs="Times New Roman"/>
        </w:rPr>
        <w:t xml:space="preserve">, mis võimaldab väljata ainult väikese koguse varu, on küsitav </w:t>
      </w:r>
      <w:r>
        <w:rPr>
          <w:rFonts w:eastAsia="Times New Roman" w:cs="Times New Roman"/>
        </w:rPr>
        <w:t xml:space="preserve">ka </w:t>
      </w:r>
      <w:r w:rsidRPr="00BD377E">
        <w:rPr>
          <w:rFonts w:eastAsia="Times New Roman" w:cs="Times New Roman"/>
        </w:rPr>
        <w:t xml:space="preserve">kaevanduse avamise majanduslik mõttekus. Loa andmist varule, mida loa kehtivusaeg väljata ei võimalda, </w:t>
      </w:r>
      <w:proofErr w:type="spellStart"/>
      <w:r w:rsidRPr="00BD377E">
        <w:rPr>
          <w:rFonts w:eastAsia="Times New Roman" w:cs="Times New Roman"/>
        </w:rPr>
        <w:t>MaaPS</w:t>
      </w:r>
      <w:proofErr w:type="spellEnd"/>
      <w:r w:rsidRPr="00BD377E">
        <w:rPr>
          <w:rFonts w:eastAsia="Times New Roman" w:cs="Times New Roman"/>
        </w:rPr>
        <w:t xml:space="preserve"> ette ei näe. Lisaks eelviidatud põhimõttele sisaldab </w:t>
      </w:r>
      <w:proofErr w:type="spellStart"/>
      <w:r w:rsidRPr="00BD377E">
        <w:rPr>
          <w:rFonts w:eastAsia="Times New Roman" w:cs="Times New Roman"/>
        </w:rPr>
        <w:t>MaaPS</w:t>
      </w:r>
      <w:proofErr w:type="spellEnd"/>
      <w:r w:rsidRPr="00BD377E">
        <w:rPr>
          <w:rFonts w:eastAsia="Times New Roman" w:cs="Times New Roman"/>
        </w:rPr>
        <w:t xml:space="preserve"> läbivalt sätteid, mis on seotud põhimõttega, et loa kehtivusaeg peab olema vastav loaga kasutada võimaldatud varu kogusele. Näiteks tuleks </w:t>
      </w:r>
      <w:proofErr w:type="spellStart"/>
      <w:r w:rsidRPr="00BD377E">
        <w:rPr>
          <w:rFonts w:eastAsia="Times New Roman" w:cs="Times New Roman"/>
        </w:rPr>
        <w:t>MaaPSi</w:t>
      </w:r>
      <w:proofErr w:type="spellEnd"/>
      <w:r w:rsidRPr="00BD377E">
        <w:rPr>
          <w:rFonts w:eastAsia="Times New Roman" w:cs="Times New Roman"/>
        </w:rPr>
        <w:t xml:space="preserve"> § 57 kohaselt määrata kaevandamisloal keskmine aastamäär, mis kujuneb loa kehtivusaja ja varu alusel, arvestades korrastamisaega. </w:t>
      </w:r>
      <w:r>
        <w:rPr>
          <w:rFonts w:eastAsia="Times New Roman" w:cs="Times New Roman"/>
        </w:rPr>
        <w:t>Seega põlevkivi kaevandamiseks l</w:t>
      </w:r>
      <w:r w:rsidRPr="00BD377E">
        <w:rPr>
          <w:rFonts w:eastAsia="Times New Roman" w:cs="Times New Roman"/>
        </w:rPr>
        <w:t xml:space="preserve">oa </w:t>
      </w:r>
      <w:r>
        <w:rPr>
          <w:rFonts w:eastAsia="Times New Roman" w:cs="Times New Roman"/>
        </w:rPr>
        <w:t xml:space="preserve">andmine </w:t>
      </w:r>
      <w:r w:rsidRPr="00034C0D">
        <w:rPr>
          <w:rFonts w:eastAsia="Times New Roman" w:cs="Times New Roman"/>
        </w:rPr>
        <w:t>lühemaks kui 30 aasta</w:t>
      </w:r>
      <w:r>
        <w:rPr>
          <w:rFonts w:eastAsia="Times New Roman" w:cs="Times New Roman"/>
        </w:rPr>
        <w:t>ks</w:t>
      </w:r>
      <w:r w:rsidRPr="00034C0D">
        <w:rPr>
          <w:rFonts w:eastAsia="Times New Roman" w:cs="Times New Roman"/>
        </w:rPr>
        <w:t xml:space="preserve"> </w:t>
      </w:r>
      <w:r>
        <w:rPr>
          <w:rFonts w:eastAsia="Times New Roman" w:cs="Times New Roman"/>
        </w:rPr>
        <w:t xml:space="preserve">ei ole </w:t>
      </w:r>
      <w:r w:rsidRPr="00BD377E">
        <w:rPr>
          <w:rFonts w:eastAsia="Times New Roman" w:cs="Times New Roman"/>
        </w:rPr>
        <w:t>tegelikuks kaevandamiseks vajaliku ajaga võrreldes oluliselt lühemaks ajaks võimalik</w:t>
      </w:r>
      <w:r w:rsidR="0027164D">
        <w:rPr>
          <w:rFonts w:eastAsia="Times New Roman" w:cs="Times New Roman"/>
        </w:rPr>
        <w:t xml:space="preserve">. See ei võimaldaks </w:t>
      </w:r>
      <w:r>
        <w:rPr>
          <w:rFonts w:eastAsia="Times New Roman" w:cs="Times New Roman"/>
        </w:rPr>
        <w:t xml:space="preserve">eeltoodud nõudeid ja tingimusi </w:t>
      </w:r>
      <w:r w:rsidRPr="00BD377E">
        <w:rPr>
          <w:rFonts w:eastAsia="Times New Roman" w:cs="Times New Roman"/>
        </w:rPr>
        <w:t>mõistlikult täita.</w:t>
      </w:r>
    </w:p>
    <w:p w14:paraId="5A4F42D3" w14:textId="77777777" w:rsidR="00C72192" w:rsidRPr="00BD377E" w:rsidRDefault="00C72192" w:rsidP="00C72192">
      <w:pPr>
        <w:jc w:val="both"/>
        <w:rPr>
          <w:rFonts w:eastAsia="Times New Roman" w:cs="Times New Roman"/>
        </w:rPr>
      </w:pPr>
    </w:p>
    <w:p w14:paraId="72B497F9" w14:textId="7564800B" w:rsidR="00B36FBC" w:rsidRDefault="00B36FBC" w:rsidP="00C72192">
      <w:pPr>
        <w:jc w:val="both"/>
        <w:rPr>
          <w:rFonts w:eastAsia="Times New Roman" w:cs="Times New Roman"/>
        </w:rPr>
      </w:pPr>
      <w:r w:rsidRPr="00BD377E">
        <w:rPr>
          <w:rFonts w:eastAsia="Times New Roman" w:cs="Times New Roman"/>
        </w:rPr>
        <w:t>Keskkonnaseadustiku üldosa seaduse § 56 sätestab ka võimaluse loa osaliseks andmiseks (mõneks taotluses märgitud tegevuseks</w:t>
      </w:r>
      <w:r w:rsidR="009C7838">
        <w:rPr>
          <w:rFonts w:eastAsia="Times New Roman" w:cs="Times New Roman"/>
        </w:rPr>
        <w:t xml:space="preserve"> nagu </w:t>
      </w:r>
      <w:proofErr w:type="spellStart"/>
      <w:r w:rsidR="009C7838">
        <w:rPr>
          <w:rFonts w:eastAsia="Times New Roman" w:cs="Times New Roman"/>
        </w:rPr>
        <w:t>veekõrvaldus</w:t>
      </w:r>
      <w:proofErr w:type="spellEnd"/>
      <w:r w:rsidR="009C7838">
        <w:rPr>
          <w:rFonts w:eastAsia="Times New Roman" w:cs="Times New Roman"/>
        </w:rPr>
        <w:t xml:space="preserve"> või jäätmete ladestamine</w:t>
      </w:r>
      <w:r w:rsidRPr="00BD377E">
        <w:rPr>
          <w:rFonts w:eastAsia="Times New Roman" w:cs="Times New Roman"/>
        </w:rPr>
        <w:t xml:space="preserve">). See säte antud olukorras lahendust ei paku, kuna </w:t>
      </w:r>
      <w:r w:rsidR="003D26C8" w:rsidRPr="003D26C8">
        <w:rPr>
          <w:rFonts w:eastAsia="Times New Roman" w:cs="Times New Roman"/>
        </w:rPr>
        <w:t xml:space="preserve">osalisel loa andmisel ei saa piirata põhitegevust ehk </w:t>
      </w:r>
      <w:r w:rsidR="003D26C8" w:rsidRPr="003D26C8">
        <w:rPr>
          <w:rFonts w:eastAsia="Times New Roman" w:cs="Times New Roman"/>
        </w:rPr>
        <w:lastRenderedPageBreak/>
        <w:t>kaevandamis</w:t>
      </w:r>
      <w:r w:rsidR="003D26C8">
        <w:rPr>
          <w:rFonts w:eastAsia="Times New Roman" w:cs="Times New Roman"/>
        </w:rPr>
        <w:t xml:space="preserve">t ja siinkohal on </w:t>
      </w:r>
      <w:r w:rsidRPr="00BD377E">
        <w:rPr>
          <w:rFonts w:eastAsia="Times New Roman" w:cs="Times New Roman"/>
        </w:rPr>
        <w:t>küsimus põhitegevuse, ehk kaevandamis</w:t>
      </w:r>
      <w:r w:rsidR="003D26C8">
        <w:rPr>
          <w:rFonts w:eastAsia="Times New Roman" w:cs="Times New Roman"/>
        </w:rPr>
        <w:t>õiguse</w:t>
      </w:r>
      <w:r w:rsidRPr="00BD377E">
        <w:rPr>
          <w:rFonts w:eastAsia="Times New Roman" w:cs="Times New Roman"/>
        </w:rPr>
        <w:t xml:space="preserve"> (ja sellega seotud </w:t>
      </w:r>
      <w:proofErr w:type="spellStart"/>
      <w:r w:rsidRPr="00BD377E">
        <w:rPr>
          <w:rFonts w:eastAsia="Times New Roman" w:cs="Times New Roman"/>
        </w:rPr>
        <w:t>MaaPSi</w:t>
      </w:r>
      <w:proofErr w:type="spellEnd"/>
      <w:r w:rsidRPr="00BD377E">
        <w:rPr>
          <w:rFonts w:eastAsia="Times New Roman" w:cs="Times New Roman"/>
        </w:rPr>
        <w:t xml:space="preserve"> § 42 lõikes 3 nimetatud tegevuste) peatamises. Sellega seotud muude keskkonnalubade (vesi, jäätmed) andmine </w:t>
      </w:r>
      <w:proofErr w:type="spellStart"/>
      <w:r w:rsidRPr="00BD377E">
        <w:rPr>
          <w:rFonts w:eastAsia="Times New Roman" w:cs="Times New Roman"/>
        </w:rPr>
        <w:t>MaaPSi</w:t>
      </w:r>
      <w:proofErr w:type="spellEnd"/>
      <w:r w:rsidRPr="00BD377E">
        <w:rPr>
          <w:rFonts w:eastAsia="Times New Roman" w:cs="Times New Roman"/>
        </w:rPr>
        <w:t xml:space="preserve"> rakendussättega peatatud ei ole, kui ettevõtja peaks selleks soovi avaldama. Kaevandamisloa andmine ega muutmine (välja arvatud eelnõus sätestatud erandid) siiski seaduses sätestatud ajal võimalik ei ole. Samuti tuleb </w:t>
      </w:r>
      <w:proofErr w:type="spellStart"/>
      <w:r w:rsidRPr="00BD377E">
        <w:rPr>
          <w:rFonts w:eastAsia="Times New Roman" w:cs="Times New Roman"/>
        </w:rPr>
        <w:t>MaaPSi</w:t>
      </w:r>
      <w:proofErr w:type="spellEnd"/>
      <w:r w:rsidRPr="00BD377E">
        <w:rPr>
          <w:rFonts w:eastAsia="Times New Roman" w:cs="Times New Roman"/>
        </w:rPr>
        <w:t xml:space="preserve"> § 42 lõikes 3 nimetatud tegevusi käsitleda tervikuna, kuna</w:t>
      </w:r>
      <w:r w:rsidR="00034C0D">
        <w:rPr>
          <w:rFonts w:eastAsia="Times New Roman" w:cs="Times New Roman"/>
        </w:rPr>
        <w:t xml:space="preserve"> ei ole mõistlik </w:t>
      </w:r>
      <w:r w:rsidR="00034C0D" w:rsidRPr="00034C0D">
        <w:rPr>
          <w:rFonts w:eastAsia="Times New Roman" w:cs="Times New Roman"/>
        </w:rPr>
        <w:t>valmistada mäeeraldis ette maavara looduslikust seisundist eemaldamiseks</w:t>
      </w:r>
      <w:r w:rsidR="00034C0D">
        <w:rPr>
          <w:rFonts w:eastAsia="Times New Roman" w:cs="Times New Roman"/>
        </w:rPr>
        <w:t xml:space="preserve">, rajada </w:t>
      </w:r>
      <w:r w:rsidR="00034C0D" w:rsidRPr="00034C0D">
        <w:rPr>
          <w:rFonts w:eastAsia="Times New Roman" w:cs="Times New Roman"/>
        </w:rPr>
        <w:t>kraav</w:t>
      </w:r>
      <w:r w:rsidR="00034C0D">
        <w:rPr>
          <w:rFonts w:eastAsia="Times New Roman" w:cs="Times New Roman"/>
        </w:rPr>
        <w:t>e</w:t>
      </w:r>
      <w:r w:rsidR="00034C0D" w:rsidRPr="00034C0D">
        <w:rPr>
          <w:rFonts w:eastAsia="Times New Roman" w:cs="Times New Roman"/>
        </w:rPr>
        <w:t>, settebassein</w:t>
      </w:r>
      <w:r w:rsidR="00034C0D">
        <w:rPr>
          <w:rFonts w:eastAsia="Times New Roman" w:cs="Times New Roman"/>
        </w:rPr>
        <w:t>e</w:t>
      </w:r>
      <w:r w:rsidR="00034C0D" w:rsidRPr="00034C0D">
        <w:rPr>
          <w:rFonts w:eastAsia="Times New Roman" w:cs="Times New Roman"/>
        </w:rPr>
        <w:t xml:space="preserve">, </w:t>
      </w:r>
      <w:r w:rsidR="00034C0D">
        <w:rPr>
          <w:rFonts w:eastAsia="Times New Roman" w:cs="Times New Roman"/>
        </w:rPr>
        <w:t>teid</w:t>
      </w:r>
      <w:r w:rsidR="00034C0D" w:rsidRPr="00034C0D">
        <w:rPr>
          <w:rFonts w:eastAsia="Times New Roman" w:cs="Times New Roman"/>
        </w:rPr>
        <w:t xml:space="preserve"> ja </w:t>
      </w:r>
      <w:r w:rsidR="00034C0D">
        <w:rPr>
          <w:rFonts w:eastAsia="Times New Roman" w:cs="Times New Roman"/>
        </w:rPr>
        <w:t>teisi</w:t>
      </w:r>
      <w:r w:rsidR="00034C0D" w:rsidRPr="00034C0D">
        <w:rPr>
          <w:rFonts w:eastAsia="Times New Roman" w:cs="Times New Roman"/>
        </w:rPr>
        <w:t xml:space="preserve"> kaevandamiseks vajalik</w:t>
      </w:r>
      <w:r w:rsidR="00034C0D">
        <w:rPr>
          <w:rFonts w:eastAsia="Times New Roman" w:cs="Times New Roman"/>
        </w:rPr>
        <w:t>k</w:t>
      </w:r>
      <w:r w:rsidR="00034C0D" w:rsidRPr="00034C0D">
        <w:rPr>
          <w:rFonts w:eastAsia="Times New Roman" w:cs="Times New Roman"/>
        </w:rPr>
        <w:t>e tehnorajatis</w:t>
      </w:r>
      <w:r w:rsidR="00034C0D">
        <w:rPr>
          <w:rFonts w:eastAsia="Times New Roman" w:cs="Times New Roman"/>
        </w:rPr>
        <w:t xml:space="preserve">i olukorras, kui ei ole </w:t>
      </w:r>
      <w:r w:rsidR="0027164D">
        <w:rPr>
          <w:rFonts w:eastAsia="Times New Roman" w:cs="Times New Roman"/>
        </w:rPr>
        <w:t>kindel</w:t>
      </w:r>
      <w:r w:rsidR="00034C0D">
        <w:rPr>
          <w:rFonts w:eastAsia="Times New Roman" w:cs="Times New Roman"/>
        </w:rPr>
        <w:t xml:space="preserve"> kaevandamis</w:t>
      </w:r>
      <w:r w:rsidR="0027164D">
        <w:rPr>
          <w:rFonts w:eastAsia="Times New Roman" w:cs="Times New Roman"/>
        </w:rPr>
        <w:t>õiguse</w:t>
      </w:r>
      <w:r w:rsidR="00034C0D">
        <w:rPr>
          <w:rFonts w:eastAsia="Times New Roman" w:cs="Times New Roman"/>
        </w:rPr>
        <w:t xml:space="preserve"> saami</w:t>
      </w:r>
      <w:r w:rsidR="0027164D">
        <w:rPr>
          <w:rFonts w:eastAsia="Times New Roman" w:cs="Times New Roman"/>
        </w:rPr>
        <w:t>ne.</w:t>
      </w:r>
      <w:r w:rsidR="00034C0D">
        <w:rPr>
          <w:rFonts w:eastAsia="Times New Roman" w:cs="Times New Roman"/>
        </w:rPr>
        <w:t xml:space="preserve"> </w:t>
      </w:r>
      <w:r w:rsidRPr="00BD377E">
        <w:rPr>
          <w:rFonts w:eastAsia="Times New Roman" w:cs="Times New Roman"/>
        </w:rPr>
        <w:t xml:space="preserve">Seetõttu on </w:t>
      </w:r>
      <w:r w:rsidR="009C7838">
        <w:rPr>
          <w:rFonts w:eastAsia="Times New Roman" w:cs="Times New Roman"/>
        </w:rPr>
        <w:t xml:space="preserve">valitud </w:t>
      </w:r>
      <w:r w:rsidRPr="00BD377E">
        <w:rPr>
          <w:rFonts w:eastAsia="Times New Roman" w:cs="Times New Roman"/>
        </w:rPr>
        <w:t xml:space="preserve">meede proportsionaalne ja </w:t>
      </w:r>
      <w:r w:rsidR="009C7838">
        <w:rPr>
          <w:rFonts w:eastAsia="Times New Roman" w:cs="Times New Roman"/>
        </w:rPr>
        <w:t>vajalik</w:t>
      </w:r>
      <w:r w:rsidRPr="00BD377E">
        <w:rPr>
          <w:rFonts w:eastAsia="Times New Roman" w:cs="Times New Roman"/>
        </w:rPr>
        <w:t xml:space="preserve"> põhiseaduses lubatava eesmärgi saavutamiseks ning seega </w:t>
      </w:r>
      <w:r w:rsidR="009C7838">
        <w:rPr>
          <w:rFonts w:eastAsia="Times New Roman" w:cs="Times New Roman"/>
        </w:rPr>
        <w:t xml:space="preserve">on </w:t>
      </w:r>
      <w:r w:rsidRPr="00BD377E">
        <w:rPr>
          <w:rFonts w:eastAsia="Times New Roman" w:cs="Times New Roman"/>
        </w:rPr>
        <w:t>põhiseadusega kooskõlas.</w:t>
      </w:r>
    </w:p>
    <w:p w14:paraId="5A1F999D" w14:textId="77777777" w:rsidR="00187247" w:rsidRDefault="00187247" w:rsidP="00C72192">
      <w:pPr>
        <w:jc w:val="both"/>
        <w:rPr>
          <w:rFonts w:eastAsia="Times New Roman" w:cs="Times New Roman"/>
        </w:rPr>
      </w:pPr>
    </w:p>
    <w:p w14:paraId="117E9352" w14:textId="2B9126E0" w:rsidR="00187247" w:rsidRDefault="00187247" w:rsidP="00187247">
      <w:pPr>
        <w:jc w:val="both"/>
        <w:rPr>
          <w:rFonts w:eastAsia="Times New Roman" w:cs="Times New Roman"/>
        </w:rPr>
      </w:pPr>
      <w:r>
        <w:rPr>
          <w:rFonts w:eastAsia="Times New Roman" w:cs="Times New Roman"/>
        </w:rPr>
        <w:t xml:space="preserve">Eelnõukohase seadusega rakendavad meetmed on ka </w:t>
      </w:r>
      <w:r w:rsidRPr="008F1945">
        <w:rPr>
          <w:rFonts w:eastAsia="Times New Roman" w:cs="Times New Roman"/>
        </w:rPr>
        <w:t>mõõduk</w:t>
      </w:r>
      <w:r>
        <w:rPr>
          <w:rFonts w:eastAsia="Times New Roman" w:cs="Times New Roman"/>
        </w:rPr>
        <w:t xml:space="preserve">ad, kuivõrd ettevõtlusvabaduse riive ulatus ja intensiivsus ei ole suur, võrreldes eelnõukohase seaduse olulisusega kliimaeesmärkide täitmise tagamisel. </w:t>
      </w:r>
      <w:r w:rsidRPr="00215F1A">
        <w:rPr>
          <w:rFonts w:eastAsia="Times New Roman" w:cs="Times New Roman"/>
        </w:rPr>
        <w:t xml:space="preserve">Nagu </w:t>
      </w:r>
      <w:r w:rsidR="00AE4551">
        <w:rPr>
          <w:rFonts w:eastAsia="Times New Roman" w:cs="Times New Roman"/>
        </w:rPr>
        <w:t xml:space="preserve">eespool peatükis </w:t>
      </w:r>
      <w:r w:rsidRPr="00215F1A">
        <w:rPr>
          <w:rFonts w:eastAsia="Times New Roman" w:cs="Times New Roman"/>
        </w:rPr>
        <w:t xml:space="preserve">6.1 </w:t>
      </w:r>
      <w:r>
        <w:rPr>
          <w:rFonts w:eastAsia="Times New Roman" w:cs="Times New Roman"/>
        </w:rPr>
        <w:t xml:space="preserve">põhjalikult käsitletud ja konkreetsete lubade ja kaevandamismahtude alusel </w:t>
      </w:r>
      <w:r w:rsidRPr="00215F1A">
        <w:rPr>
          <w:rFonts w:eastAsia="Times New Roman" w:cs="Times New Roman"/>
        </w:rPr>
        <w:t>selgitatud,</w:t>
      </w:r>
      <w:r>
        <w:rPr>
          <w:rFonts w:eastAsia="Times New Roman" w:cs="Times New Roman"/>
        </w:rPr>
        <w:t xml:space="preserve"> </w:t>
      </w:r>
      <w:r w:rsidRPr="00215F1A">
        <w:rPr>
          <w:rFonts w:eastAsia="Times New Roman" w:cs="Times New Roman"/>
        </w:rPr>
        <w:t xml:space="preserve">ei avalda </w:t>
      </w:r>
      <w:proofErr w:type="spellStart"/>
      <w:r w:rsidRPr="00215F1A">
        <w:rPr>
          <w:rFonts w:eastAsia="Times New Roman" w:cs="Times New Roman"/>
        </w:rPr>
        <w:t>MaaPSi</w:t>
      </w:r>
      <w:proofErr w:type="spellEnd"/>
      <w:r w:rsidRPr="00215F1A">
        <w:rPr>
          <w:rFonts w:eastAsia="Times New Roman" w:cs="Times New Roman"/>
        </w:rPr>
        <w:t xml:space="preserve"> kavandatavad muudatused </w:t>
      </w:r>
      <w:r>
        <w:rPr>
          <w:rFonts w:eastAsia="Times New Roman" w:cs="Times New Roman"/>
        </w:rPr>
        <w:t xml:space="preserve">kogumis </w:t>
      </w:r>
      <w:r w:rsidRPr="00215F1A">
        <w:rPr>
          <w:rFonts w:eastAsia="Times New Roman" w:cs="Times New Roman"/>
        </w:rPr>
        <w:t xml:space="preserve">olulist mõju ettevõtete </w:t>
      </w:r>
      <w:r>
        <w:rPr>
          <w:rFonts w:eastAsia="Times New Roman" w:cs="Times New Roman"/>
        </w:rPr>
        <w:t>majandus</w:t>
      </w:r>
      <w:r w:rsidRPr="00215F1A">
        <w:rPr>
          <w:rFonts w:eastAsia="Times New Roman" w:cs="Times New Roman"/>
        </w:rPr>
        <w:t xml:space="preserve">tegevusele </w:t>
      </w:r>
      <w:r>
        <w:rPr>
          <w:rFonts w:eastAsia="Times New Roman" w:cs="Times New Roman"/>
        </w:rPr>
        <w:t>nende sätete</w:t>
      </w:r>
      <w:r w:rsidRPr="00215F1A">
        <w:rPr>
          <w:rFonts w:eastAsia="Times New Roman" w:cs="Times New Roman"/>
        </w:rPr>
        <w:t xml:space="preserve"> kehtimise aja jooksul</w:t>
      </w:r>
      <w:r>
        <w:rPr>
          <w:rFonts w:eastAsia="Times New Roman" w:cs="Times New Roman"/>
        </w:rPr>
        <w:t xml:space="preserve">, </w:t>
      </w:r>
      <w:r w:rsidRPr="00297806">
        <w:rPr>
          <w:rFonts w:eastAsia="Times New Roman" w:cs="Times New Roman"/>
        </w:rPr>
        <w:t xml:space="preserve">võttes </w:t>
      </w:r>
      <w:r w:rsidRPr="00215F1A">
        <w:rPr>
          <w:rFonts w:eastAsia="Times New Roman" w:cs="Times New Roman"/>
        </w:rPr>
        <w:t>arvesse kehtivate kaevandamislubadega kaevandada lubatud põlevkivi koguseid ja eelnevate aastate põlevkivi kaevandamise keskmis</w:t>
      </w:r>
      <w:r>
        <w:rPr>
          <w:rFonts w:eastAsia="Times New Roman" w:cs="Times New Roman"/>
        </w:rPr>
        <w:t>i</w:t>
      </w:r>
      <w:r w:rsidRPr="00215F1A">
        <w:rPr>
          <w:rFonts w:eastAsia="Times New Roman" w:cs="Times New Roman"/>
        </w:rPr>
        <w:t xml:space="preserve"> koguseid.</w:t>
      </w:r>
      <w:r>
        <w:rPr>
          <w:rFonts w:eastAsia="Times New Roman" w:cs="Times New Roman"/>
        </w:rPr>
        <w:t xml:space="preserve"> Samuti ei ole riive ettevõtlusvabaduse piiramiseks</w:t>
      </w:r>
      <w:r w:rsidRPr="00215F1A">
        <w:rPr>
          <w:rFonts w:eastAsia="Times New Roman" w:cs="Times New Roman"/>
        </w:rPr>
        <w:t xml:space="preserve"> muudatuse ajutise iseloomu tõttu püsiv</w:t>
      </w:r>
      <w:r>
        <w:rPr>
          <w:rFonts w:eastAsia="Times New Roman" w:cs="Times New Roman"/>
        </w:rPr>
        <w:t xml:space="preserve">, </w:t>
      </w:r>
      <w:r w:rsidRPr="00297806">
        <w:rPr>
          <w:rFonts w:eastAsia="Times New Roman" w:cs="Times New Roman"/>
        </w:rPr>
        <w:t>kuna tegemist on menetluste tähtajalise peatumisega (kaheks aastaks)</w:t>
      </w:r>
      <w:r>
        <w:rPr>
          <w:rFonts w:eastAsia="Times New Roman" w:cs="Times New Roman"/>
        </w:rPr>
        <w:t>, ning ka seetõttu ei ole mõju ettevõtetele suur</w:t>
      </w:r>
      <w:r w:rsidRPr="00215F1A">
        <w:rPr>
          <w:rFonts w:eastAsia="Times New Roman" w:cs="Times New Roman"/>
        </w:rPr>
        <w:t>.</w:t>
      </w:r>
      <w:r>
        <w:rPr>
          <w:rFonts w:eastAsia="Times New Roman" w:cs="Times New Roman"/>
        </w:rPr>
        <w:t xml:space="preserve"> </w:t>
      </w:r>
    </w:p>
    <w:p w14:paraId="3FE663BE" w14:textId="77777777" w:rsidR="00187247" w:rsidRDefault="00187247" w:rsidP="00187247">
      <w:pPr>
        <w:jc w:val="both"/>
        <w:rPr>
          <w:rFonts w:eastAsia="Times New Roman" w:cs="Times New Roman"/>
        </w:rPr>
      </w:pPr>
    </w:p>
    <w:p w14:paraId="048D3749" w14:textId="142E0FBF" w:rsidR="00187247" w:rsidRDefault="00187247" w:rsidP="00187247">
      <w:pPr>
        <w:jc w:val="both"/>
        <w:rPr>
          <w:rFonts w:eastAsia="Times New Roman" w:cs="Times New Roman"/>
        </w:rPr>
      </w:pPr>
      <w:r>
        <w:rPr>
          <w:rFonts w:eastAsia="Times New Roman" w:cs="Times New Roman"/>
        </w:rPr>
        <w:t xml:space="preserve">Samas on </w:t>
      </w:r>
      <w:r w:rsidR="004B5B95">
        <w:rPr>
          <w:rFonts w:eastAsia="Times New Roman" w:cs="Times New Roman"/>
        </w:rPr>
        <w:t>eespool</w:t>
      </w:r>
      <w:r>
        <w:rPr>
          <w:rFonts w:eastAsia="Times New Roman" w:cs="Times New Roman"/>
        </w:rPr>
        <w:t xml:space="preserve"> peatükis 2 põhjalikult kirjeldatud kliimaeesmärkide saavutamise olulisust ning sellekohaste meetmete kehtestamise vajadust ning möödapääsmatust. </w:t>
      </w:r>
      <w:r w:rsidRPr="0093144F">
        <w:rPr>
          <w:rFonts w:eastAsia="Times New Roman" w:cs="Times New Roman"/>
        </w:rPr>
        <w:t xml:space="preserve">Euroopa Liidu liikmesriigid </w:t>
      </w:r>
      <w:r w:rsidR="002E1E47">
        <w:rPr>
          <w:rFonts w:eastAsia="Times New Roman" w:cs="Times New Roman"/>
        </w:rPr>
        <w:t xml:space="preserve">on </w:t>
      </w:r>
      <w:r w:rsidRPr="0093144F">
        <w:rPr>
          <w:rFonts w:eastAsia="Times New Roman" w:cs="Times New Roman"/>
        </w:rPr>
        <w:t>kokku leppinud mitmed õiguslikult siduvad poliitikad ja meetmed, kuidas Euroopa Liidus kasvuhoonegaaside heitkoguseid vähendada.</w:t>
      </w:r>
      <w:r>
        <w:rPr>
          <w:rFonts w:eastAsia="Times New Roman" w:cs="Times New Roman"/>
        </w:rPr>
        <w:t xml:space="preserve"> </w:t>
      </w:r>
      <w:r w:rsidRPr="0093144F">
        <w:rPr>
          <w:rFonts w:eastAsia="Times New Roman" w:cs="Times New Roman"/>
        </w:rPr>
        <w:t>„Eesti 2035“ ja selle tegevuskava kohaselt peab Eesti olema aastaks 2050 kliimaneutraalse majandusega riik ja energiajulgeolek tuleb selleks ajaks tagada kliimaneutraalse energiatootmisega.</w:t>
      </w:r>
      <w:r>
        <w:rPr>
          <w:rFonts w:eastAsia="Times New Roman" w:cs="Times New Roman"/>
        </w:rPr>
        <w:t xml:space="preserve"> </w:t>
      </w:r>
    </w:p>
    <w:p w14:paraId="388E9508" w14:textId="77777777" w:rsidR="00187247" w:rsidRDefault="00187247" w:rsidP="00187247">
      <w:pPr>
        <w:jc w:val="both"/>
        <w:rPr>
          <w:rFonts w:eastAsia="Times New Roman" w:cs="Times New Roman"/>
        </w:rPr>
      </w:pPr>
    </w:p>
    <w:p w14:paraId="50F81F82" w14:textId="7E308565" w:rsidR="00187247" w:rsidRPr="00BD377E" w:rsidRDefault="00187247" w:rsidP="00187247">
      <w:pPr>
        <w:jc w:val="both"/>
        <w:rPr>
          <w:rFonts w:eastAsia="Times New Roman" w:cs="Times New Roman"/>
        </w:rPr>
      </w:pPr>
      <w:r>
        <w:rPr>
          <w:rFonts w:eastAsia="Times New Roman" w:cs="Times New Roman"/>
        </w:rPr>
        <w:t xml:space="preserve">Kuivõrd </w:t>
      </w:r>
      <w:r w:rsidRPr="0093144F">
        <w:rPr>
          <w:rFonts w:eastAsia="Times New Roman" w:cs="Times New Roman"/>
        </w:rPr>
        <w:t>põlevkivi töötlemisel tekib 45% Eesti KHG koguheitest</w:t>
      </w:r>
      <w:r>
        <w:rPr>
          <w:rFonts w:eastAsia="Times New Roman" w:cs="Times New Roman"/>
        </w:rPr>
        <w:t xml:space="preserve">, </w:t>
      </w:r>
      <w:r w:rsidRPr="0093144F">
        <w:rPr>
          <w:rFonts w:eastAsia="Times New Roman" w:cs="Times New Roman"/>
        </w:rPr>
        <w:t xml:space="preserve">on </w:t>
      </w:r>
      <w:r>
        <w:rPr>
          <w:rFonts w:eastAsia="Times New Roman" w:cs="Times New Roman"/>
        </w:rPr>
        <w:t xml:space="preserve">võetud kohustuste ja </w:t>
      </w:r>
      <w:r w:rsidRPr="0093144F">
        <w:rPr>
          <w:rFonts w:eastAsia="Times New Roman" w:cs="Times New Roman"/>
        </w:rPr>
        <w:t xml:space="preserve">kliimaeesmärkide elluviimiseks vaja maapõueseaduses kehtestada asjakohased sätted põlevkivi kaevandamislubade </w:t>
      </w:r>
      <w:r>
        <w:rPr>
          <w:rFonts w:eastAsia="Times New Roman" w:cs="Times New Roman"/>
        </w:rPr>
        <w:t xml:space="preserve">menetluste peatumise </w:t>
      </w:r>
      <w:r w:rsidRPr="0093144F">
        <w:rPr>
          <w:rFonts w:eastAsia="Times New Roman" w:cs="Times New Roman"/>
        </w:rPr>
        <w:t>kohta.</w:t>
      </w:r>
      <w:r>
        <w:rPr>
          <w:rFonts w:eastAsia="Times New Roman" w:cs="Times New Roman"/>
        </w:rPr>
        <w:t xml:space="preserve"> </w:t>
      </w:r>
      <w:r w:rsidRPr="00DA2732">
        <w:rPr>
          <w:rFonts w:eastAsia="Times New Roman" w:cs="Times New Roman"/>
        </w:rPr>
        <w:t>Menetluste peat</w:t>
      </w:r>
      <w:r w:rsidR="00C01073">
        <w:rPr>
          <w:rFonts w:eastAsia="Times New Roman" w:cs="Times New Roman"/>
        </w:rPr>
        <w:t>u</w:t>
      </w:r>
      <w:r w:rsidRPr="00DA2732">
        <w:rPr>
          <w:rFonts w:eastAsia="Times New Roman" w:cs="Times New Roman"/>
        </w:rPr>
        <w:t xml:space="preserve">mise ajal ning kliimaseaduse koostamise käigus tuleb välja selgitada põlevkivi kaevandamise ja kasutamise mõju Eesti kliimaeesmärkide saavutamisele </w:t>
      </w:r>
      <w:r>
        <w:rPr>
          <w:rFonts w:eastAsia="Times New Roman" w:cs="Times New Roman"/>
        </w:rPr>
        <w:t>Suure avalik-õigusliku mõju tõttu kaaluvad eelnõukohase seadusega kehtestatavad meetmed üle nende rakendamisega tekkiva riive ettevõtlusvabadusele, kuivõrd nimetatud riive ei ole suur ja on ajutine.</w:t>
      </w:r>
    </w:p>
    <w:p w14:paraId="4326BDB3" w14:textId="77777777" w:rsidR="00E378EC" w:rsidRDefault="00E378EC" w:rsidP="330208FF">
      <w:pPr>
        <w:keepNext/>
        <w:jc w:val="both"/>
        <w:rPr>
          <w:rFonts w:cs="Times New Roman"/>
          <w:b/>
          <w:bCs/>
        </w:rPr>
      </w:pPr>
    </w:p>
    <w:p w14:paraId="1F9EA492" w14:textId="72A06710" w:rsidR="00B46180" w:rsidRPr="0053561C" w:rsidRDefault="00B36FBC" w:rsidP="330208FF">
      <w:pPr>
        <w:keepNext/>
        <w:jc w:val="both"/>
        <w:rPr>
          <w:rFonts w:cs="Times New Roman"/>
          <w:b/>
          <w:bCs/>
        </w:rPr>
      </w:pPr>
      <w:r>
        <w:rPr>
          <w:rFonts w:cs="Times New Roman"/>
          <w:b/>
          <w:bCs/>
        </w:rPr>
        <w:t>7</w:t>
      </w:r>
      <w:r w:rsidR="00B46180" w:rsidRPr="330208FF">
        <w:rPr>
          <w:rFonts w:cs="Times New Roman"/>
          <w:b/>
          <w:bCs/>
        </w:rPr>
        <w:t xml:space="preserve">. </w:t>
      </w:r>
      <w:r w:rsidR="002B1E1E" w:rsidRPr="330208FF">
        <w:rPr>
          <w:rFonts w:cs="Times New Roman"/>
          <w:b/>
          <w:bCs/>
        </w:rPr>
        <w:t>Seaduse rakendamisega seotud riigi ja kohaliku omavalitsuse tegevus, eeldatavad kulud ja tulud</w:t>
      </w:r>
    </w:p>
    <w:p w14:paraId="241C4630" w14:textId="77777777" w:rsidR="00B46180" w:rsidRPr="0053561C" w:rsidRDefault="00B46180" w:rsidP="002C15DE">
      <w:pPr>
        <w:keepNext/>
        <w:jc w:val="both"/>
        <w:rPr>
          <w:rFonts w:cs="Times New Roman"/>
          <w:b/>
          <w:bCs/>
          <w:szCs w:val="24"/>
        </w:rPr>
      </w:pPr>
    </w:p>
    <w:p w14:paraId="1EFE5E5D" w14:textId="15457016" w:rsidR="00651FDE" w:rsidRPr="0038390F" w:rsidRDefault="00651FDE" w:rsidP="00651FDE">
      <w:pPr>
        <w:keepNext/>
        <w:jc w:val="both"/>
        <w:rPr>
          <w:rFonts w:cs="Times New Roman"/>
          <w:szCs w:val="24"/>
        </w:rPr>
      </w:pPr>
      <w:bookmarkStart w:id="16" w:name="_Hlk158638477"/>
      <w:r w:rsidRPr="0038390F">
        <w:rPr>
          <w:rFonts w:cs="Times New Roman"/>
          <w:szCs w:val="24"/>
        </w:rPr>
        <w:t xml:space="preserve">Eelnõukohasel seadusel ei ole eelduslikult </w:t>
      </w:r>
      <w:r w:rsidR="002E1E47">
        <w:rPr>
          <w:rFonts w:cs="Times New Roman"/>
          <w:szCs w:val="24"/>
        </w:rPr>
        <w:t xml:space="preserve">olulist </w:t>
      </w:r>
      <w:r w:rsidRPr="0038390F">
        <w:rPr>
          <w:rFonts w:cs="Times New Roman"/>
          <w:szCs w:val="24"/>
        </w:rPr>
        <w:t>mõju kaevandamise ja mäeeraldise paiknemise asukoha kohaliku omavalitsuse üksuste tulubaasile ega ka riigituludele, kuna menetluste peatumine on ajutine ja mõju ettevõtete majandustegevusele sellel ajaperioodil ei ole eeldatavalt suur.</w:t>
      </w:r>
    </w:p>
    <w:p w14:paraId="1F76C7EA" w14:textId="77777777" w:rsidR="00651FDE" w:rsidRDefault="00651FDE" w:rsidP="00651FDE">
      <w:pPr>
        <w:keepNext/>
        <w:jc w:val="both"/>
        <w:rPr>
          <w:rFonts w:cs="Times New Roman"/>
          <w:szCs w:val="24"/>
        </w:rPr>
      </w:pPr>
    </w:p>
    <w:p w14:paraId="18736B48" w14:textId="65FD642C" w:rsidR="00B818C4" w:rsidRDefault="00651FDE" w:rsidP="00651FDE">
      <w:pPr>
        <w:keepNext/>
        <w:jc w:val="both"/>
        <w:rPr>
          <w:rFonts w:cs="Times New Roman"/>
          <w:szCs w:val="24"/>
        </w:rPr>
      </w:pPr>
      <w:r w:rsidRPr="00DA2732">
        <w:rPr>
          <w:rFonts w:cs="Times New Roman"/>
          <w:szCs w:val="24"/>
        </w:rPr>
        <w:t>Pikas perspektiivis, kui on kavandatud põlevkivisektori</w:t>
      </w:r>
      <w:r>
        <w:rPr>
          <w:rFonts w:cs="Times New Roman"/>
          <w:szCs w:val="24"/>
        </w:rPr>
        <w:t>s</w:t>
      </w:r>
      <w:r w:rsidRPr="00DA2732">
        <w:rPr>
          <w:rFonts w:cs="Times New Roman"/>
          <w:szCs w:val="24"/>
        </w:rPr>
        <w:t xml:space="preserve"> majandustegevuse vähenemine, tuleb </w:t>
      </w:r>
      <w:r>
        <w:rPr>
          <w:rFonts w:cs="Times New Roman"/>
          <w:szCs w:val="24"/>
        </w:rPr>
        <w:t xml:space="preserve">küll </w:t>
      </w:r>
      <w:r w:rsidRPr="00DA2732">
        <w:rPr>
          <w:rFonts w:cs="Times New Roman"/>
          <w:szCs w:val="24"/>
        </w:rPr>
        <w:t xml:space="preserve">arvestada sektoris olevate töökohtade vähenemisega, samuti võib vähenda seeläbi nii riigile kui ka </w:t>
      </w:r>
      <w:proofErr w:type="spellStart"/>
      <w:r w:rsidRPr="00DA2732">
        <w:rPr>
          <w:rFonts w:cs="Times New Roman"/>
          <w:szCs w:val="24"/>
        </w:rPr>
        <w:t>KOV</w:t>
      </w:r>
      <w:r>
        <w:rPr>
          <w:rFonts w:cs="Times New Roman"/>
          <w:szCs w:val="24"/>
        </w:rPr>
        <w:t>id</w:t>
      </w:r>
      <w:r w:rsidR="00927BBF">
        <w:rPr>
          <w:rFonts w:cs="Times New Roman"/>
          <w:szCs w:val="24"/>
        </w:rPr>
        <w:t>e</w:t>
      </w:r>
      <w:r w:rsidRPr="00DA2732">
        <w:rPr>
          <w:rFonts w:cs="Times New Roman"/>
          <w:szCs w:val="24"/>
        </w:rPr>
        <w:t>le</w:t>
      </w:r>
      <w:proofErr w:type="spellEnd"/>
      <w:r w:rsidRPr="00DA2732">
        <w:rPr>
          <w:rFonts w:cs="Times New Roman"/>
          <w:szCs w:val="24"/>
        </w:rPr>
        <w:t xml:space="preserve"> laekuv tulu, kui väheneb keskkonnatasude aga ka teiste (tööjõuga seotud) maksude laekumine.</w:t>
      </w:r>
      <w:r>
        <w:rPr>
          <w:rFonts w:cs="Times New Roman"/>
          <w:szCs w:val="24"/>
        </w:rPr>
        <w:t xml:space="preserve"> </w:t>
      </w:r>
      <w:r w:rsidR="00B818C4" w:rsidRPr="005C1E78">
        <w:rPr>
          <w:rFonts w:cs="Times New Roman"/>
          <w:szCs w:val="24"/>
        </w:rPr>
        <w:t xml:space="preserve">Piirkonna </w:t>
      </w:r>
      <w:proofErr w:type="spellStart"/>
      <w:r w:rsidR="00B818C4" w:rsidRPr="005C1E78">
        <w:rPr>
          <w:rFonts w:cs="Times New Roman"/>
          <w:szCs w:val="24"/>
        </w:rPr>
        <w:t>KOVde</w:t>
      </w:r>
      <w:proofErr w:type="spellEnd"/>
      <w:r w:rsidR="00B818C4" w:rsidRPr="005C1E78">
        <w:rPr>
          <w:rFonts w:cs="Times New Roman"/>
          <w:szCs w:val="24"/>
        </w:rPr>
        <w:t xml:space="preserve"> eelarvestrateegiate 2022-2026 alusel sõltuvad </w:t>
      </w:r>
      <w:proofErr w:type="spellStart"/>
      <w:r w:rsidR="00B818C4" w:rsidRPr="005C1E78">
        <w:rPr>
          <w:rFonts w:cs="Times New Roman"/>
          <w:szCs w:val="24"/>
        </w:rPr>
        <w:t>KOV</w:t>
      </w:r>
      <w:r w:rsidR="00B818C4">
        <w:rPr>
          <w:rFonts w:cs="Times New Roman"/>
          <w:szCs w:val="24"/>
        </w:rPr>
        <w:t>i</w:t>
      </w:r>
      <w:r w:rsidR="00B818C4" w:rsidRPr="005C1E78">
        <w:rPr>
          <w:rFonts w:cs="Times New Roman"/>
          <w:szCs w:val="24"/>
        </w:rPr>
        <w:t>d</w:t>
      </w:r>
      <w:proofErr w:type="spellEnd"/>
      <w:r w:rsidR="00B818C4" w:rsidRPr="005C1E78">
        <w:rPr>
          <w:rFonts w:cs="Times New Roman"/>
          <w:szCs w:val="24"/>
        </w:rPr>
        <w:t xml:space="preserve"> </w:t>
      </w:r>
      <w:r w:rsidR="00B818C4" w:rsidRPr="005C1E78">
        <w:rPr>
          <w:rFonts w:cs="Times New Roman"/>
          <w:szCs w:val="24"/>
        </w:rPr>
        <w:lastRenderedPageBreak/>
        <w:t>suuresti põlevkivi kaevandamismahtudega kaasnevatest ressursitasudest (kaevandamise ja vee erikasutustasu).</w:t>
      </w:r>
    </w:p>
    <w:p w14:paraId="2FD62220" w14:textId="77777777" w:rsidR="00B818C4" w:rsidRDefault="00B818C4" w:rsidP="00651FDE">
      <w:pPr>
        <w:keepNext/>
        <w:jc w:val="both"/>
        <w:rPr>
          <w:rFonts w:cs="Times New Roman"/>
          <w:szCs w:val="24"/>
        </w:rPr>
      </w:pPr>
    </w:p>
    <w:p w14:paraId="2665371C" w14:textId="53FE2663" w:rsidR="00927BBF" w:rsidRDefault="00651FDE" w:rsidP="00651FDE">
      <w:pPr>
        <w:keepNext/>
        <w:jc w:val="both"/>
        <w:rPr>
          <w:rFonts w:cs="Times New Roman"/>
          <w:szCs w:val="24"/>
        </w:rPr>
      </w:pPr>
      <w:r>
        <w:rPr>
          <w:rFonts w:cs="Times New Roman"/>
          <w:szCs w:val="24"/>
        </w:rPr>
        <w:t xml:space="preserve">Kuid lühikeses perspektiivis, arvestades, et eelnõukohase seadusega rakendatavad meetmed on tähtajalised ja ettevõtetele olulist majandusmõju ei kaasne, ei ole ette näha ka riigile ega </w:t>
      </w:r>
      <w:proofErr w:type="spellStart"/>
      <w:r>
        <w:rPr>
          <w:rFonts w:cs="Times New Roman"/>
          <w:szCs w:val="24"/>
        </w:rPr>
        <w:t>KOVidele</w:t>
      </w:r>
      <w:proofErr w:type="spellEnd"/>
      <w:r w:rsidRPr="00DA2732">
        <w:rPr>
          <w:rFonts w:cs="Times New Roman"/>
          <w:szCs w:val="24"/>
        </w:rPr>
        <w:t xml:space="preserve"> </w:t>
      </w:r>
      <w:r>
        <w:rPr>
          <w:rFonts w:cs="Times New Roman"/>
          <w:szCs w:val="24"/>
        </w:rPr>
        <w:t>laekuva tulu olulist kahanemist</w:t>
      </w:r>
      <w:r w:rsidR="00B818C4">
        <w:rPr>
          <w:rFonts w:cs="Times New Roman"/>
          <w:szCs w:val="24"/>
        </w:rPr>
        <w:t>, samuti on tulu vähenemise periood ajaliselt piiratud.</w:t>
      </w:r>
    </w:p>
    <w:bookmarkEnd w:id="16"/>
    <w:p w14:paraId="30C09A7B" w14:textId="77777777" w:rsidR="00651FDE" w:rsidRDefault="00651FDE" w:rsidP="00651FDE">
      <w:pPr>
        <w:keepNext/>
        <w:jc w:val="both"/>
        <w:rPr>
          <w:rFonts w:cs="Times New Roman"/>
          <w:szCs w:val="24"/>
        </w:rPr>
      </w:pPr>
    </w:p>
    <w:p w14:paraId="576A0BCA" w14:textId="7568E324" w:rsidR="00BD377E" w:rsidRDefault="00B36FBC" w:rsidP="00B36FBC">
      <w:pPr>
        <w:keepNext/>
        <w:jc w:val="both"/>
        <w:rPr>
          <w:rFonts w:cs="Times New Roman"/>
          <w:szCs w:val="24"/>
        </w:rPr>
      </w:pPr>
      <w:r w:rsidRPr="0053561C">
        <w:rPr>
          <w:rFonts w:cs="Times New Roman"/>
          <w:szCs w:val="24"/>
        </w:rPr>
        <w:t>Seaduse rakendami</w:t>
      </w:r>
      <w:r>
        <w:rPr>
          <w:rFonts w:cs="Times New Roman"/>
          <w:szCs w:val="24"/>
        </w:rPr>
        <w:t>ne</w:t>
      </w:r>
      <w:r w:rsidR="00094F2F">
        <w:rPr>
          <w:rFonts w:cs="Times New Roman"/>
          <w:szCs w:val="24"/>
        </w:rPr>
        <w:t xml:space="preserve"> toob kaasa täiendavaid menetlustoiminguid loa andjale</w:t>
      </w:r>
      <w:r w:rsidR="00EB6E33">
        <w:rPr>
          <w:rFonts w:cs="Times New Roman"/>
          <w:szCs w:val="24"/>
        </w:rPr>
        <w:t xml:space="preserve"> (selgitatud peatükis 6.2) ja </w:t>
      </w:r>
      <w:r w:rsidR="00BD377E">
        <w:rPr>
          <w:rFonts w:cs="Times New Roman"/>
          <w:szCs w:val="24"/>
        </w:rPr>
        <w:t xml:space="preserve">ettevõtetele võib kaasneda nii ajaline kui rahaline kulu, kui kaasneb loa menetluses täiendavate toimingute </w:t>
      </w:r>
      <w:r w:rsidR="00EB6E33">
        <w:rPr>
          <w:rFonts w:cs="Times New Roman"/>
          <w:szCs w:val="24"/>
        </w:rPr>
        <w:t xml:space="preserve">tegemine </w:t>
      </w:r>
      <w:r w:rsidR="00BD377E">
        <w:rPr>
          <w:rFonts w:cs="Times New Roman"/>
          <w:szCs w:val="24"/>
        </w:rPr>
        <w:t xml:space="preserve">või olukorras, </w:t>
      </w:r>
      <w:r w:rsidR="00BD377E" w:rsidRPr="00BD377E">
        <w:rPr>
          <w:rFonts w:cs="Times New Roman"/>
          <w:szCs w:val="24"/>
        </w:rPr>
        <w:t>kui nad KMH osaliselt peavad uuesti tegema</w:t>
      </w:r>
      <w:r w:rsidR="00EB6E33">
        <w:rPr>
          <w:rFonts w:cs="Times New Roman"/>
          <w:szCs w:val="24"/>
        </w:rPr>
        <w:t xml:space="preserve">. </w:t>
      </w:r>
      <w:r w:rsidR="00AB6ECA" w:rsidRPr="00AB6ECA">
        <w:rPr>
          <w:rFonts w:cs="Times New Roman"/>
          <w:szCs w:val="24"/>
        </w:rPr>
        <w:t xml:space="preserve">Menetluste </w:t>
      </w:r>
      <w:r w:rsidR="00AB6ECA">
        <w:rPr>
          <w:rFonts w:cs="Times New Roman"/>
          <w:szCs w:val="24"/>
        </w:rPr>
        <w:t>peatumisel</w:t>
      </w:r>
      <w:r w:rsidR="00AB6ECA" w:rsidRPr="00AB6ECA">
        <w:rPr>
          <w:rFonts w:cs="Times New Roman"/>
          <w:szCs w:val="24"/>
        </w:rPr>
        <w:t xml:space="preserve"> </w:t>
      </w:r>
      <w:r w:rsidR="00AB6ECA">
        <w:rPr>
          <w:rFonts w:cs="Times New Roman"/>
          <w:szCs w:val="24"/>
        </w:rPr>
        <w:t>v</w:t>
      </w:r>
      <w:r w:rsidR="00AB6ECA" w:rsidRPr="00AB6ECA">
        <w:rPr>
          <w:rFonts w:cs="Times New Roman"/>
          <w:szCs w:val="24"/>
        </w:rPr>
        <w:t>õib tekkida vajadus KMH teatud osade uuesti tegemiseks, sealhulgas teostada keskkonnauuringuid ja -seiret, kui olukord on ajas muunud</w:t>
      </w:r>
      <w:r w:rsidR="00F74236">
        <w:rPr>
          <w:rFonts w:cs="Times New Roman"/>
          <w:szCs w:val="24"/>
        </w:rPr>
        <w:t>, mis toob sellises olukorras arendajale kaasa rahalisi väljaminekuid.</w:t>
      </w:r>
    </w:p>
    <w:p w14:paraId="5B012610" w14:textId="77777777" w:rsidR="00651FDE" w:rsidRDefault="00651FDE" w:rsidP="00651FDE">
      <w:pPr>
        <w:keepNext/>
        <w:jc w:val="both"/>
        <w:rPr>
          <w:rFonts w:cs="Times New Roman"/>
          <w:szCs w:val="24"/>
        </w:rPr>
      </w:pPr>
    </w:p>
    <w:p w14:paraId="561E191D" w14:textId="6F295A7A" w:rsidR="00651FDE" w:rsidRDefault="00651FDE" w:rsidP="00651FDE">
      <w:pPr>
        <w:keepNext/>
        <w:jc w:val="both"/>
        <w:rPr>
          <w:rFonts w:cs="Times New Roman"/>
          <w:szCs w:val="24"/>
        </w:rPr>
      </w:pPr>
      <w:r w:rsidRPr="0038390F">
        <w:rPr>
          <w:rFonts w:cs="Times New Roman"/>
          <w:szCs w:val="24"/>
        </w:rPr>
        <w:t xml:space="preserve">Muudatuse tõttu võib </w:t>
      </w:r>
      <w:r>
        <w:rPr>
          <w:rFonts w:cs="Times New Roman"/>
          <w:szCs w:val="24"/>
        </w:rPr>
        <w:t xml:space="preserve">ajutiselt </w:t>
      </w:r>
      <w:r w:rsidRPr="0038390F">
        <w:rPr>
          <w:rFonts w:cs="Times New Roman"/>
          <w:szCs w:val="24"/>
        </w:rPr>
        <w:t xml:space="preserve">kasvada </w:t>
      </w:r>
      <w:r w:rsidRPr="0038390F">
        <w:rPr>
          <w:rFonts w:cs="Times New Roman"/>
          <w:b/>
          <w:bCs/>
          <w:szCs w:val="24"/>
        </w:rPr>
        <w:t>loa andja töökoormus</w:t>
      </w:r>
      <w:r>
        <w:rPr>
          <w:rFonts w:cs="Times New Roman"/>
          <w:szCs w:val="24"/>
        </w:rPr>
        <w:t xml:space="preserve"> (</w:t>
      </w:r>
      <w:r w:rsidR="00E81D7E">
        <w:rPr>
          <w:rFonts w:cs="Times New Roman"/>
          <w:szCs w:val="24"/>
        </w:rPr>
        <w:t>selgitatud peatükis</w:t>
      </w:r>
      <w:r>
        <w:rPr>
          <w:rFonts w:cs="Times New Roman"/>
          <w:szCs w:val="24"/>
        </w:rPr>
        <w:t xml:space="preserve"> 6.1) </w:t>
      </w:r>
      <w:r w:rsidRPr="0038390F">
        <w:rPr>
          <w:rFonts w:cs="Times New Roman"/>
          <w:szCs w:val="24"/>
        </w:rPr>
        <w:t xml:space="preserve">Pikaajalises vaates loa andjate töökoormus pigem seaduseelnõu tõttu väheneb ja hakkab kasvama uuesti 2026. aasta 1. jaanuarist, kui lõppeb menetluste peatumise tähtaeg. </w:t>
      </w:r>
    </w:p>
    <w:p w14:paraId="0399C499" w14:textId="77777777" w:rsidR="00BD377E" w:rsidRPr="0053561C" w:rsidRDefault="00BD377E" w:rsidP="002C15DE">
      <w:pPr>
        <w:jc w:val="both"/>
        <w:rPr>
          <w:rFonts w:cs="Times New Roman"/>
          <w:b/>
          <w:bCs/>
          <w:szCs w:val="24"/>
        </w:rPr>
      </w:pPr>
    </w:p>
    <w:p w14:paraId="3939368D" w14:textId="21796D0F" w:rsidR="00B46180" w:rsidRPr="0053561C" w:rsidRDefault="00651FDE" w:rsidP="330208FF">
      <w:pPr>
        <w:jc w:val="both"/>
        <w:rPr>
          <w:rFonts w:cs="Times New Roman"/>
          <w:b/>
          <w:bCs/>
        </w:rPr>
      </w:pPr>
      <w:r>
        <w:rPr>
          <w:rFonts w:cs="Times New Roman"/>
          <w:b/>
          <w:bCs/>
        </w:rPr>
        <w:t>8</w:t>
      </w:r>
      <w:r w:rsidR="00B46180" w:rsidRPr="330208FF">
        <w:rPr>
          <w:rFonts w:cs="Times New Roman"/>
          <w:b/>
          <w:bCs/>
        </w:rPr>
        <w:t>. Rakendusaktid</w:t>
      </w:r>
    </w:p>
    <w:p w14:paraId="62EE8474" w14:textId="77777777" w:rsidR="00B46180" w:rsidRPr="0053561C" w:rsidRDefault="00B46180" w:rsidP="002C15DE">
      <w:pPr>
        <w:jc w:val="both"/>
        <w:rPr>
          <w:rFonts w:cs="Times New Roman"/>
          <w:b/>
          <w:bCs/>
          <w:szCs w:val="24"/>
        </w:rPr>
      </w:pPr>
    </w:p>
    <w:p w14:paraId="735C500C" w14:textId="4ECDEDFD" w:rsidR="00B46180" w:rsidRPr="0053561C" w:rsidRDefault="00B46180" w:rsidP="002C15DE">
      <w:pPr>
        <w:jc w:val="both"/>
        <w:rPr>
          <w:rFonts w:cs="Times New Roman"/>
          <w:szCs w:val="24"/>
        </w:rPr>
      </w:pPr>
      <w:r w:rsidRPr="0053561C">
        <w:rPr>
          <w:rFonts w:cs="Times New Roman"/>
          <w:szCs w:val="24"/>
        </w:rPr>
        <w:t>Seaduse vastuvõtmisel ei ole vaja</w:t>
      </w:r>
      <w:r w:rsidR="00483CA2">
        <w:rPr>
          <w:rFonts w:cs="Times New Roman"/>
          <w:szCs w:val="24"/>
        </w:rPr>
        <w:t xml:space="preserve"> kehtestada</w:t>
      </w:r>
      <w:r w:rsidRPr="0053561C">
        <w:rPr>
          <w:rFonts w:cs="Times New Roman"/>
          <w:szCs w:val="24"/>
        </w:rPr>
        <w:t xml:space="preserve"> uu</w:t>
      </w:r>
      <w:r w:rsidR="00483CA2">
        <w:rPr>
          <w:rFonts w:cs="Times New Roman"/>
          <w:szCs w:val="24"/>
        </w:rPr>
        <w:t>si ega muuta</w:t>
      </w:r>
      <w:r w:rsidRPr="0053561C">
        <w:rPr>
          <w:rFonts w:cs="Times New Roman"/>
          <w:szCs w:val="24"/>
        </w:rPr>
        <w:t xml:space="preserve"> rakendusakt</w:t>
      </w:r>
      <w:r w:rsidR="00483CA2">
        <w:rPr>
          <w:rFonts w:cs="Times New Roman"/>
          <w:szCs w:val="24"/>
        </w:rPr>
        <w:t>e</w:t>
      </w:r>
      <w:r w:rsidR="00DB659D">
        <w:rPr>
          <w:rFonts w:cs="Times New Roman"/>
          <w:szCs w:val="24"/>
        </w:rPr>
        <w:t>.</w:t>
      </w:r>
    </w:p>
    <w:p w14:paraId="3777CA81" w14:textId="77777777" w:rsidR="00B46180" w:rsidRPr="0053561C" w:rsidRDefault="00B46180" w:rsidP="002C15DE">
      <w:pPr>
        <w:jc w:val="both"/>
        <w:rPr>
          <w:rFonts w:cs="Times New Roman"/>
          <w:b/>
          <w:bCs/>
          <w:szCs w:val="24"/>
        </w:rPr>
      </w:pPr>
    </w:p>
    <w:p w14:paraId="09A0914E" w14:textId="6CA9A31B" w:rsidR="00B46180" w:rsidRPr="0053561C" w:rsidRDefault="00651FDE" w:rsidP="330208FF">
      <w:pPr>
        <w:jc w:val="both"/>
        <w:rPr>
          <w:rFonts w:cs="Times New Roman"/>
          <w:b/>
          <w:bCs/>
        </w:rPr>
      </w:pPr>
      <w:r>
        <w:rPr>
          <w:rFonts w:cs="Times New Roman"/>
          <w:b/>
          <w:bCs/>
        </w:rPr>
        <w:t>9</w:t>
      </w:r>
      <w:r w:rsidR="00B46180" w:rsidRPr="330208FF">
        <w:rPr>
          <w:rFonts w:cs="Times New Roman"/>
          <w:b/>
          <w:bCs/>
        </w:rPr>
        <w:t>. Seaduse jõustumine</w:t>
      </w:r>
    </w:p>
    <w:p w14:paraId="6FF31A06" w14:textId="77777777" w:rsidR="00B46180" w:rsidRPr="0053561C" w:rsidRDefault="00B46180" w:rsidP="002C15DE">
      <w:pPr>
        <w:jc w:val="both"/>
        <w:rPr>
          <w:rFonts w:cs="Times New Roman"/>
          <w:szCs w:val="24"/>
        </w:rPr>
      </w:pPr>
    </w:p>
    <w:p w14:paraId="1C3DB1BB" w14:textId="0B585C07" w:rsidR="00B46180" w:rsidRPr="0053561C" w:rsidRDefault="231EFC30" w:rsidP="26D0422F">
      <w:pPr>
        <w:jc w:val="both"/>
        <w:rPr>
          <w:rFonts w:eastAsia="Times New Roman" w:cs="Times New Roman"/>
          <w:szCs w:val="24"/>
          <w:highlight w:val="yellow"/>
        </w:rPr>
      </w:pPr>
      <w:r w:rsidRPr="7FC00A7F">
        <w:rPr>
          <w:rFonts w:cs="Times New Roman"/>
        </w:rPr>
        <w:t xml:space="preserve">Seadus jõustub </w:t>
      </w:r>
      <w:r w:rsidRPr="7FC00A7F">
        <w:rPr>
          <w:rStyle w:val="cf01"/>
          <w:rFonts w:ascii="Times New Roman" w:hAnsi="Times New Roman" w:cs="Times New Roman"/>
          <w:sz w:val="24"/>
          <w:szCs w:val="24"/>
        </w:rPr>
        <w:t>üldises korras</w:t>
      </w:r>
      <w:r w:rsidR="2E440671" w:rsidRPr="7FC00A7F">
        <w:rPr>
          <w:rStyle w:val="cf01"/>
          <w:rFonts w:ascii="Times New Roman" w:hAnsi="Times New Roman" w:cs="Times New Roman"/>
          <w:sz w:val="24"/>
          <w:szCs w:val="24"/>
        </w:rPr>
        <w:t xml:space="preserve">, </w:t>
      </w:r>
      <w:r w:rsidR="38B0D7CD" w:rsidRPr="7FC00A7F">
        <w:rPr>
          <w:rFonts w:eastAsia="Times New Roman" w:cs="Times New Roman"/>
          <w:szCs w:val="24"/>
        </w:rPr>
        <w:t>kuna tegemist on muudatusega, mis tuleks jõustada esimesel võimalusel</w:t>
      </w:r>
      <w:r w:rsidR="52E7460C" w:rsidRPr="7FC00A7F">
        <w:rPr>
          <w:rFonts w:eastAsia="Times New Roman" w:cs="Times New Roman"/>
          <w:szCs w:val="24"/>
        </w:rPr>
        <w:t xml:space="preserve">, et </w:t>
      </w:r>
      <w:r w:rsidR="00B5F92D" w:rsidRPr="7FC00A7F">
        <w:rPr>
          <w:rFonts w:eastAsia="Times New Roman" w:cs="Times New Roman"/>
          <w:szCs w:val="24"/>
        </w:rPr>
        <w:t xml:space="preserve">paremini saavutada </w:t>
      </w:r>
      <w:r w:rsidR="52E7460C" w:rsidRPr="7FC00A7F">
        <w:rPr>
          <w:rFonts w:eastAsia="Times New Roman" w:cs="Times New Roman"/>
          <w:szCs w:val="24"/>
        </w:rPr>
        <w:t>eelnõu eesmärk</w:t>
      </w:r>
      <w:r w:rsidR="38B0D7CD" w:rsidRPr="7FC00A7F">
        <w:rPr>
          <w:rFonts w:eastAsia="Times New Roman" w:cs="Times New Roman"/>
          <w:szCs w:val="24"/>
        </w:rPr>
        <w:t>.</w:t>
      </w:r>
    </w:p>
    <w:p w14:paraId="461B30D0" w14:textId="77777777" w:rsidR="00B46180" w:rsidRPr="0053561C" w:rsidRDefault="00B46180" w:rsidP="002C15DE">
      <w:pPr>
        <w:jc w:val="both"/>
        <w:rPr>
          <w:rFonts w:cs="Times New Roman"/>
          <w:szCs w:val="24"/>
        </w:rPr>
      </w:pPr>
    </w:p>
    <w:p w14:paraId="1C2C787A" w14:textId="220D6D2B" w:rsidR="00B46180" w:rsidRPr="0053561C" w:rsidRDefault="00825BB9" w:rsidP="330208FF">
      <w:pPr>
        <w:jc w:val="both"/>
        <w:rPr>
          <w:rFonts w:cs="Times New Roman"/>
          <w:b/>
          <w:bCs/>
        </w:rPr>
      </w:pPr>
      <w:r w:rsidRPr="330208FF">
        <w:rPr>
          <w:rFonts w:cs="Times New Roman"/>
          <w:b/>
          <w:bCs/>
        </w:rPr>
        <w:t>1</w:t>
      </w:r>
      <w:r w:rsidR="00651FDE">
        <w:rPr>
          <w:rFonts w:cs="Times New Roman"/>
          <w:b/>
          <w:bCs/>
        </w:rPr>
        <w:t>0</w:t>
      </w:r>
      <w:r w:rsidR="00B46180" w:rsidRPr="330208FF">
        <w:rPr>
          <w:rFonts w:cs="Times New Roman"/>
          <w:b/>
          <w:bCs/>
        </w:rPr>
        <w:t>. Eelnõu kooskõlastamine, huvirühmade kaasamine ja avalik konsultatsioon</w:t>
      </w:r>
    </w:p>
    <w:p w14:paraId="71169CC9" w14:textId="77777777" w:rsidR="00B46180" w:rsidRPr="0053561C" w:rsidRDefault="00B46180" w:rsidP="002C15DE">
      <w:pPr>
        <w:jc w:val="both"/>
        <w:rPr>
          <w:rFonts w:cs="Times New Roman"/>
          <w:szCs w:val="24"/>
        </w:rPr>
      </w:pPr>
    </w:p>
    <w:p w14:paraId="7F6392C7" w14:textId="09B695A5" w:rsidR="00B818C4" w:rsidRDefault="00B46180" w:rsidP="330208FF">
      <w:pPr>
        <w:jc w:val="both"/>
        <w:rPr>
          <w:rFonts w:cs="Times New Roman"/>
        </w:rPr>
      </w:pPr>
      <w:r w:rsidRPr="7FC00A7F">
        <w:rPr>
          <w:rFonts w:cs="Times New Roman"/>
        </w:rPr>
        <w:t>Eelnõu esitat</w:t>
      </w:r>
      <w:r w:rsidR="006E2E28">
        <w:rPr>
          <w:rFonts w:cs="Times New Roman"/>
        </w:rPr>
        <w:t>i</w:t>
      </w:r>
      <w:r w:rsidRPr="7FC00A7F">
        <w:rPr>
          <w:rFonts w:cs="Times New Roman"/>
        </w:rPr>
        <w:t xml:space="preserve"> </w:t>
      </w:r>
      <w:r w:rsidR="00675649" w:rsidRPr="7FC00A7F">
        <w:rPr>
          <w:rFonts w:cs="Times New Roman"/>
        </w:rPr>
        <w:t xml:space="preserve">kooskõlastamiseks </w:t>
      </w:r>
      <w:r w:rsidR="00894B63" w:rsidRPr="7FC00A7F">
        <w:rPr>
          <w:rFonts w:cs="Times New Roman"/>
        </w:rPr>
        <w:t xml:space="preserve">Majandus- ja Kommunikatsiooniministeeriumile, Rahandusministeeriumile ja Justiitsministeeriumile </w:t>
      </w:r>
      <w:r w:rsidRPr="7FC00A7F">
        <w:rPr>
          <w:rFonts w:cs="Times New Roman"/>
        </w:rPr>
        <w:t xml:space="preserve">infosüsteemi </w:t>
      </w:r>
      <w:r w:rsidR="00483CA2" w:rsidRPr="7FC00A7F">
        <w:rPr>
          <w:rFonts w:cs="Times New Roman"/>
        </w:rPr>
        <w:t xml:space="preserve">EIS </w:t>
      </w:r>
      <w:r w:rsidRPr="7FC00A7F">
        <w:rPr>
          <w:rFonts w:cs="Times New Roman"/>
        </w:rPr>
        <w:t>kaudu.</w:t>
      </w:r>
    </w:p>
    <w:p w14:paraId="1BCF8119" w14:textId="77777777" w:rsidR="00B818C4" w:rsidRDefault="00B818C4" w:rsidP="330208FF">
      <w:pPr>
        <w:jc w:val="both"/>
        <w:rPr>
          <w:rFonts w:cs="Times New Roman"/>
        </w:rPr>
      </w:pPr>
    </w:p>
    <w:p w14:paraId="4D21EB3E" w14:textId="59A0D274" w:rsidR="00B818C4" w:rsidRDefault="00B818C4" w:rsidP="330208FF">
      <w:pPr>
        <w:jc w:val="both"/>
        <w:rPr>
          <w:rFonts w:cs="Times New Roman"/>
        </w:rPr>
      </w:pPr>
      <w:r w:rsidRPr="7FC00A7F">
        <w:rPr>
          <w:rFonts w:cs="Times New Roman"/>
        </w:rPr>
        <w:t>Eelnõu saadet</w:t>
      </w:r>
      <w:r>
        <w:rPr>
          <w:rFonts w:cs="Times New Roman"/>
        </w:rPr>
        <w:t>i</w:t>
      </w:r>
      <w:r w:rsidRPr="7FC00A7F">
        <w:rPr>
          <w:rFonts w:cs="Times New Roman"/>
        </w:rPr>
        <w:t xml:space="preserve"> arvamuse avaldamiseks ka Keskkonnaametile, MTÜle Eesti Mäetööstuse Ettevõtete Liit, Enefit Power </w:t>
      </w:r>
      <w:proofErr w:type="spellStart"/>
      <w:r w:rsidRPr="7FC00A7F">
        <w:rPr>
          <w:rFonts w:cs="Times New Roman"/>
        </w:rPr>
        <w:t>ASle</w:t>
      </w:r>
      <w:proofErr w:type="spellEnd"/>
      <w:r w:rsidRPr="7FC00A7F">
        <w:rPr>
          <w:rFonts w:cs="Times New Roman"/>
        </w:rPr>
        <w:t xml:space="preserve">, VKG Kaevandused OÜle, Kiviõli Keemiatööstuse OÜle, Heidelberg </w:t>
      </w:r>
      <w:proofErr w:type="spellStart"/>
      <w:r w:rsidRPr="7FC00A7F">
        <w:rPr>
          <w:rFonts w:cs="Times New Roman"/>
        </w:rPr>
        <w:t>Materials</w:t>
      </w:r>
      <w:proofErr w:type="spellEnd"/>
      <w:r w:rsidRPr="7FC00A7F">
        <w:rPr>
          <w:rFonts w:cs="Times New Roman"/>
        </w:rPr>
        <w:t xml:space="preserve"> Kunda </w:t>
      </w:r>
      <w:proofErr w:type="spellStart"/>
      <w:r w:rsidRPr="7FC00A7F">
        <w:rPr>
          <w:rFonts w:cs="Times New Roman"/>
        </w:rPr>
        <w:t>ASle</w:t>
      </w:r>
      <w:proofErr w:type="spellEnd"/>
      <w:r w:rsidRPr="7FC00A7F">
        <w:rPr>
          <w:rFonts w:cs="Times New Roman"/>
        </w:rPr>
        <w:t>.</w:t>
      </w:r>
    </w:p>
    <w:p w14:paraId="1D3CE94E" w14:textId="77777777" w:rsidR="00B818C4" w:rsidRDefault="00B818C4" w:rsidP="330208FF">
      <w:pPr>
        <w:jc w:val="both"/>
        <w:rPr>
          <w:rFonts w:cs="Times New Roman"/>
        </w:rPr>
      </w:pPr>
    </w:p>
    <w:p w14:paraId="1407F976" w14:textId="0F9AB418" w:rsidR="00EF6342" w:rsidRDefault="00EF6342" w:rsidP="00EF6342">
      <w:pPr>
        <w:jc w:val="both"/>
        <w:rPr>
          <w:rFonts w:cs="Times New Roman"/>
        </w:rPr>
      </w:pPr>
      <w:r w:rsidRPr="00EF6342">
        <w:rPr>
          <w:rFonts w:cs="Times New Roman"/>
        </w:rPr>
        <w:t xml:space="preserve">Majandus- ja </w:t>
      </w:r>
      <w:r>
        <w:rPr>
          <w:rFonts w:cs="Times New Roman"/>
        </w:rPr>
        <w:t>K</w:t>
      </w:r>
      <w:r w:rsidRPr="00EF6342">
        <w:rPr>
          <w:rFonts w:cs="Times New Roman"/>
        </w:rPr>
        <w:t xml:space="preserve">ommunikatsiooniministeerium </w:t>
      </w:r>
      <w:r>
        <w:rPr>
          <w:rFonts w:cs="Times New Roman"/>
        </w:rPr>
        <w:t>ning Justiitsministeerium kooskõlastasid eelnõu märkustega</w:t>
      </w:r>
      <w:r w:rsidR="0091521F">
        <w:rPr>
          <w:rFonts w:cs="Times New Roman"/>
        </w:rPr>
        <w:t>,</w:t>
      </w:r>
      <w:r>
        <w:rPr>
          <w:rFonts w:cs="Times New Roman"/>
        </w:rPr>
        <w:t xml:space="preserve"> </w:t>
      </w:r>
      <w:r w:rsidR="0091521F">
        <w:rPr>
          <w:rFonts w:cs="Times New Roman"/>
        </w:rPr>
        <w:t xml:space="preserve">Rahandusministeerium märkusteta. </w:t>
      </w:r>
      <w:r>
        <w:rPr>
          <w:rFonts w:cs="Times New Roman"/>
        </w:rPr>
        <w:t xml:space="preserve">Eelnõu kohta esitasid arvamuse </w:t>
      </w:r>
      <w:r w:rsidRPr="00EF6342">
        <w:rPr>
          <w:rFonts w:cs="Times New Roman"/>
        </w:rPr>
        <w:t>Viru Keemia Grupp AS</w:t>
      </w:r>
      <w:r>
        <w:rPr>
          <w:rFonts w:cs="Times New Roman"/>
        </w:rPr>
        <w:t xml:space="preserve">, </w:t>
      </w:r>
      <w:r w:rsidRPr="00EF6342">
        <w:rPr>
          <w:rFonts w:cs="Times New Roman"/>
        </w:rPr>
        <w:t>Kiviõli Keemiatööstuse OÜ</w:t>
      </w:r>
      <w:r>
        <w:rPr>
          <w:rFonts w:cs="Times New Roman"/>
        </w:rPr>
        <w:t>,</w:t>
      </w:r>
      <w:r w:rsidRPr="00EF6342">
        <w:t xml:space="preserve"> </w:t>
      </w:r>
      <w:r w:rsidRPr="00EF6342">
        <w:rPr>
          <w:rFonts w:cs="Times New Roman"/>
        </w:rPr>
        <w:t>Eesti Keskkonnaühenduste Koda</w:t>
      </w:r>
      <w:r>
        <w:rPr>
          <w:rFonts w:cs="Times New Roman"/>
        </w:rPr>
        <w:t xml:space="preserve"> ja </w:t>
      </w:r>
      <w:r w:rsidRPr="00EF6342">
        <w:rPr>
          <w:rFonts w:cs="Times New Roman"/>
        </w:rPr>
        <w:t>Päästame Eesti Metsad MTÜ</w:t>
      </w:r>
      <w:r>
        <w:rPr>
          <w:rFonts w:cs="Times New Roman"/>
        </w:rPr>
        <w:t>.</w:t>
      </w:r>
    </w:p>
    <w:p w14:paraId="788DDA3E" w14:textId="77777777" w:rsidR="00EF6342" w:rsidRDefault="00EF6342" w:rsidP="00EF6342">
      <w:pPr>
        <w:jc w:val="both"/>
        <w:rPr>
          <w:rFonts w:cs="Times New Roman"/>
        </w:rPr>
      </w:pPr>
    </w:p>
    <w:p w14:paraId="2434F5C7" w14:textId="12586A1B" w:rsidR="00B818C4" w:rsidRPr="0053561C" w:rsidRDefault="00B818C4" w:rsidP="00B818C4">
      <w:pPr>
        <w:jc w:val="both"/>
        <w:rPr>
          <w:rFonts w:cs="Times New Roman"/>
        </w:rPr>
      </w:pPr>
      <w:r w:rsidRPr="00DC0DB7">
        <w:rPr>
          <w:rFonts w:cs="Times New Roman"/>
        </w:rPr>
        <w:t>Kooskõlastamisel arvestatud ja arvestamata jäetud märkuste ja ettepanekute</w:t>
      </w:r>
      <w:r>
        <w:rPr>
          <w:rFonts w:cs="Times New Roman"/>
        </w:rPr>
        <w:t xml:space="preserve"> tabel on lisatud seletuskirjale.</w:t>
      </w:r>
    </w:p>
    <w:p w14:paraId="2C6F81BD" w14:textId="77777777" w:rsidR="00B818C4" w:rsidRDefault="00B818C4" w:rsidP="330208FF">
      <w:pPr>
        <w:jc w:val="both"/>
        <w:rPr>
          <w:rFonts w:cs="Times New Roman"/>
        </w:rPr>
      </w:pPr>
    </w:p>
    <w:p w14:paraId="0B89BB44" w14:textId="6D40F749" w:rsidR="00B46180" w:rsidRPr="0053561C" w:rsidRDefault="00B46180" w:rsidP="330208FF">
      <w:pPr>
        <w:jc w:val="both"/>
        <w:rPr>
          <w:rFonts w:cs="Times New Roman"/>
        </w:rPr>
      </w:pPr>
      <w:r w:rsidRPr="7FC00A7F">
        <w:rPr>
          <w:rFonts w:cs="Times New Roman"/>
        </w:rPr>
        <w:t xml:space="preserve">Eelnõuga seoses </w:t>
      </w:r>
      <w:r w:rsidR="00894B63" w:rsidRPr="7FC00A7F">
        <w:rPr>
          <w:rFonts w:cs="Times New Roman"/>
        </w:rPr>
        <w:t xml:space="preserve">toimus kohtumine 20.09.2023 ettevõtete </w:t>
      </w:r>
      <w:r w:rsidR="00675649" w:rsidRPr="7FC00A7F">
        <w:rPr>
          <w:rFonts w:cs="Times New Roman"/>
        </w:rPr>
        <w:t xml:space="preserve">Eesti Energia AS, </w:t>
      </w:r>
      <w:r w:rsidR="00894B63" w:rsidRPr="7FC00A7F">
        <w:rPr>
          <w:rFonts w:cs="Times New Roman"/>
        </w:rPr>
        <w:t>Enefit Power AS, VKG Kaevandused OÜ, Viru keemia Grupp AS, Kiviõli Keemiatööstuse OÜ</w:t>
      </w:r>
      <w:r w:rsidR="005340FE" w:rsidRPr="7FC00A7F">
        <w:rPr>
          <w:rFonts w:cs="Times New Roman"/>
        </w:rPr>
        <w:t xml:space="preserve"> </w:t>
      </w:r>
      <w:r w:rsidR="00894B63" w:rsidRPr="7FC00A7F">
        <w:rPr>
          <w:rFonts w:cs="Times New Roman"/>
        </w:rPr>
        <w:t xml:space="preserve">ja Heidelberg </w:t>
      </w:r>
      <w:proofErr w:type="spellStart"/>
      <w:r w:rsidR="00894B63" w:rsidRPr="7FC00A7F">
        <w:rPr>
          <w:rFonts w:cs="Times New Roman"/>
        </w:rPr>
        <w:t>Materials</w:t>
      </w:r>
      <w:proofErr w:type="spellEnd"/>
      <w:r w:rsidR="00894B63" w:rsidRPr="7FC00A7F">
        <w:rPr>
          <w:rFonts w:cs="Times New Roman"/>
        </w:rPr>
        <w:t xml:space="preserve"> Kunda AS esindajatega</w:t>
      </w:r>
      <w:r w:rsidR="00B818C4">
        <w:rPr>
          <w:rFonts w:cs="Times New Roman"/>
        </w:rPr>
        <w:t xml:space="preserve"> (ülevaade antud peatükis 6.1)</w:t>
      </w:r>
    </w:p>
    <w:p w14:paraId="77470FC1" w14:textId="2DA39AD6" w:rsidR="0087773E" w:rsidRDefault="0087773E" w:rsidP="002C15DE">
      <w:pPr>
        <w:pStyle w:val="Loendilik"/>
        <w:ind w:left="0"/>
        <w:jc w:val="both"/>
        <w:rPr>
          <w:rFonts w:cs="Times New Roman"/>
          <w:szCs w:val="24"/>
        </w:rPr>
      </w:pPr>
    </w:p>
    <w:p w14:paraId="3D0E8DFA" w14:textId="77777777" w:rsidR="00B36FBC" w:rsidRPr="0053561C" w:rsidRDefault="00B36FBC" w:rsidP="002C15DE">
      <w:pPr>
        <w:pStyle w:val="Loendilik"/>
        <w:ind w:left="0"/>
        <w:jc w:val="both"/>
        <w:rPr>
          <w:rFonts w:cs="Times New Roman"/>
          <w:szCs w:val="24"/>
        </w:rPr>
      </w:pPr>
    </w:p>
    <w:sectPr w:rsidR="00B36FBC" w:rsidRPr="0053561C" w:rsidSect="0053561C">
      <w:footerReference w:type="default" r:id="rId23"/>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 w:author="Helen Uustalu" w:date="2024-02-21T09:37:00Z" w:initials="HU">
    <w:p w14:paraId="1CBED05C" w14:textId="77777777" w:rsidR="00DD6BD7" w:rsidRDefault="00DD6BD7">
      <w:pPr>
        <w:pStyle w:val="Kommentaaritekst"/>
      </w:pPr>
      <w:r>
        <w:rPr>
          <w:rStyle w:val="Kommentaariviide"/>
        </w:rPr>
        <w:annotationRef/>
      </w:r>
      <w:r>
        <w:t>Siin tuleks HÕNTE § 41 lg 4 järgi kajastada ka järgnev info:</w:t>
      </w:r>
    </w:p>
    <w:p w14:paraId="5F4C17E9" w14:textId="77777777" w:rsidR="00DD6BD7" w:rsidRDefault="00DD6BD7">
      <w:pPr>
        <w:pStyle w:val="Kommentaaritekst"/>
      </w:pPr>
    </w:p>
    <w:p w14:paraId="053E3238" w14:textId="77777777" w:rsidR="00DD6BD7" w:rsidRDefault="00DD6BD7">
      <w:pPr>
        <w:pStyle w:val="Kommentaaritekst"/>
      </w:pPr>
      <w:r>
        <w:t xml:space="preserve">(4) Kolmandas alaosas „Märkused” nimetatakse vähemalt: </w:t>
      </w:r>
    </w:p>
    <w:p w14:paraId="3E194963" w14:textId="77777777" w:rsidR="00DD6BD7" w:rsidRDefault="00DD6BD7">
      <w:pPr>
        <w:pStyle w:val="Kommentaaritekst"/>
      </w:pPr>
      <w:r>
        <w:t xml:space="preserve">1) eelnõu seotus muu menetluses oleva eelnõuga (nt kliimaseaduse väljatöötamisega); </w:t>
      </w:r>
    </w:p>
    <w:p w14:paraId="617F5529" w14:textId="77777777" w:rsidR="00DD6BD7" w:rsidRDefault="00DD6BD7" w:rsidP="00C71A85">
      <w:pPr>
        <w:pStyle w:val="Kommentaaritekst"/>
      </w:pPr>
      <w:r>
        <w:t xml:space="preserve">2) eelnõu seotus Euroopa Liidu õiguse rakendamisega; </w:t>
      </w:r>
    </w:p>
  </w:comment>
  <w:comment w:id="13" w:author="Birgit Hermann" w:date="2024-02-20T14:30:00Z" w:initials="BH">
    <w:p w14:paraId="6E2A408D" w14:textId="74B70BB6" w:rsidR="00BE566F" w:rsidRDefault="00BE566F" w:rsidP="00685AC3">
      <w:pPr>
        <w:pStyle w:val="Kommentaaritekst"/>
      </w:pPr>
      <w:r>
        <w:rPr>
          <w:rStyle w:val="Kommentaariviide"/>
        </w:rPr>
        <w:annotationRef/>
      </w:r>
      <w:r>
        <w:t>Palume seletuskirjas täiendada, kuidas käesoleva eelnõu muudatus KKT edasist majandustegevust täpsemalt mõjutab (nt märkustega arvestamise tabelis KKT-le antud vastus). Samuti palume selgitada, kuidas on seotud geoloogilise uuringu läbiviimine ja kaevandamislubade taotlemine.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17F5529" w15:done="0"/>
  <w15:commentEx w15:paraId="6E2A408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042EB" w16cex:dateUtc="2024-02-21T07:37:00Z"/>
  <w16cex:commentExtensible w16cex:durableId="297F360F" w16cex:dateUtc="2024-02-20T12: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17F5529" w16cid:durableId="298042EB"/>
  <w16cid:commentId w16cid:paraId="6E2A408D" w16cid:durableId="297F36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8EBFC" w14:textId="77777777" w:rsidR="00F7616F" w:rsidRDefault="00F7616F" w:rsidP="00F7616F">
      <w:r>
        <w:separator/>
      </w:r>
    </w:p>
  </w:endnote>
  <w:endnote w:type="continuationSeparator" w:id="0">
    <w:p w14:paraId="2212D12F" w14:textId="77777777" w:rsidR="00F7616F" w:rsidRDefault="00F7616F" w:rsidP="00F7616F">
      <w:r>
        <w:continuationSeparator/>
      </w:r>
    </w:p>
  </w:endnote>
  <w:endnote w:type="continuationNotice" w:id="1">
    <w:p w14:paraId="73477562" w14:textId="77777777" w:rsidR="00004090" w:rsidRDefault="000040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346822388"/>
      <w:docPartObj>
        <w:docPartGallery w:val="Page Numbers (Bottom of Page)"/>
        <w:docPartUnique/>
      </w:docPartObj>
    </w:sdtPr>
    <w:sdtEndPr/>
    <w:sdtContent>
      <w:p w14:paraId="7DAAE9FC" w14:textId="35E4DDF2" w:rsidR="00F7616F" w:rsidRPr="00C56B0E" w:rsidRDefault="00F7616F">
        <w:pPr>
          <w:pStyle w:val="Jalus"/>
          <w:jc w:val="right"/>
          <w:rPr>
            <w:sz w:val="22"/>
          </w:rPr>
        </w:pPr>
        <w:r w:rsidRPr="00C56B0E">
          <w:rPr>
            <w:sz w:val="22"/>
          </w:rPr>
          <w:fldChar w:fldCharType="begin"/>
        </w:r>
        <w:r w:rsidRPr="00C56B0E">
          <w:rPr>
            <w:sz w:val="22"/>
          </w:rPr>
          <w:instrText>PAGE   \* MERGEFORMAT</w:instrText>
        </w:r>
        <w:r w:rsidRPr="00C56B0E">
          <w:rPr>
            <w:sz w:val="22"/>
          </w:rPr>
          <w:fldChar w:fldCharType="separate"/>
        </w:r>
        <w:r w:rsidRPr="00C56B0E">
          <w:rPr>
            <w:sz w:val="22"/>
          </w:rPr>
          <w:t>2</w:t>
        </w:r>
        <w:r w:rsidRPr="00C56B0E">
          <w:rPr>
            <w:sz w:val="22"/>
          </w:rPr>
          <w:fldChar w:fldCharType="end"/>
        </w:r>
      </w:p>
    </w:sdtContent>
  </w:sdt>
  <w:p w14:paraId="6EE19757" w14:textId="77777777" w:rsidR="00F7616F" w:rsidRDefault="00F7616F">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B5767" w14:textId="77777777" w:rsidR="00F7616F" w:rsidRDefault="00F7616F" w:rsidP="00F7616F">
      <w:r>
        <w:separator/>
      </w:r>
    </w:p>
  </w:footnote>
  <w:footnote w:type="continuationSeparator" w:id="0">
    <w:p w14:paraId="17BA6571" w14:textId="77777777" w:rsidR="00F7616F" w:rsidRDefault="00F7616F" w:rsidP="00F7616F">
      <w:r>
        <w:continuationSeparator/>
      </w:r>
    </w:p>
  </w:footnote>
  <w:footnote w:type="continuationNotice" w:id="1">
    <w:p w14:paraId="7356F9A9" w14:textId="77777777" w:rsidR="00004090" w:rsidRDefault="00004090"/>
  </w:footnote>
  <w:footnote w:id="2">
    <w:p w14:paraId="3CBA9487" w14:textId="77777777" w:rsidR="00D87816" w:rsidRPr="000C3441" w:rsidRDefault="00D87816" w:rsidP="00D87816">
      <w:pPr>
        <w:pStyle w:val="Allmrkusetekst"/>
        <w:rPr>
          <w:sz w:val="16"/>
          <w:szCs w:val="16"/>
        </w:rPr>
      </w:pPr>
      <w:r>
        <w:rPr>
          <w:rStyle w:val="Allmrkuseviide"/>
        </w:rPr>
        <w:footnoteRef/>
      </w:r>
      <w:r>
        <w:t xml:space="preserve"> </w:t>
      </w:r>
      <w:hyperlink r:id="rId1" w:history="1">
        <w:r w:rsidRPr="000C3441">
          <w:rPr>
            <w:rStyle w:val="Hperlink"/>
            <w:sz w:val="16"/>
            <w:szCs w:val="16"/>
          </w:rPr>
          <w:t>https://www.riigiteataja.ee/akt/320052023002</w:t>
        </w:r>
      </w:hyperlink>
      <w:r w:rsidRPr="000C3441">
        <w:rPr>
          <w:sz w:val="16"/>
          <w:szCs w:val="16"/>
        </w:rPr>
        <w:t xml:space="preserve"> </w:t>
      </w:r>
    </w:p>
  </w:footnote>
  <w:footnote w:id="3">
    <w:p w14:paraId="7E465469" w14:textId="76EBADD5" w:rsidR="003612ED" w:rsidRPr="000C3441" w:rsidRDefault="003612ED">
      <w:pPr>
        <w:pStyle w:val="Allmrkusetekst"/>
        <w:rPr>
          <w:sz w:val="16"/>
          <w:szCs w:val="16"/>
        </w:rPr>
      </w:pPr>
      <w:r w:rsidRPr="000C3441">
        <w:rPr>
          <w:rStyle w:val="Allmrkuseviide"/>
          <w:sz w:val="16"/>
          <w:szCs w:val="16"/>
        </w:rPr>
        <w:footnoteRef/>
      </w:r>
      <w:r w:rsidRPr="000C3441">
        <w:rPr>
          <w:sz w:val="16"/>
          <w:szCs w:val="16"/>
        </w:rPr>
        <w:t xml:space="preserve"> https://www.riigiteataja.ee/akt/201112016002</w:t>
      </w:r>
    </w:p>
  </w:footnote>
  <w:footnote w:id="4">
    <w:p w14:paraId="0724BAFC" w14:textId="4B59FCB8" w:rsidR="00DA406F" w:rsidRDefault="00DA406F" w:rsidP="00DA406F">
      <w:pPr>
        <w:pStyle w:val="Allmrkusetekst"/>
      </w:pPr>
      <w:r w:rsidRPr="000C3441">
        <w:rPr>
          <w:rStyle w:val="Allmrkuseviide"/>
          <w:sz w:val="16"/>
          <w:szCs w:val="16"/>
        </w:rPr>
        <w:footnoteRef/>
      </w:r>
      <w:r w:rsidRPr="000C3441">
        <w:rPr>
          <w:sz w:val="16"/>
          <w:szCs w:val="16"/>
        </w:rPr>
        <w:t xml:space="preserve"> </w:t>
      </w:r>
      <w:hyperlink r:id="rId2" w:history="1">
        <w:r w:rsidRPr="000C3441">
          <w:rPr>
            <w:rStyle w:val="Hperlink"/>
            <w:sz w:val="16"/>
            <w:szCs w:val="16"/>
          </w:rPr>
          <w:t xml:space="preserve">Pakett „Eesmärk 55“ – ELi rohepöörde kava - </w:t>
        </w:r>
        <w:proofErr w:type="spellStart"/>
        <w:r w:rsidRPr="000C3441">
          <w:rPr>
            <w:rStyle w:val="Hperlink"/>
            <w:sz w:val="16"/>
            <w:szCs w:val="16"/>
          </w:rPr>
          <w:t>Consilium</w:t>
        </w:r>
        <w:proofErr w:type="spellEnd"/>
        <w:r w:rsidRPr="000C3441">
          <w:rPr>
            <w:rStyle w:val="Hperlink"/>
            <w:sz w:val="16"/>
            <w:szCs w:val="16"/>
          </w:rPr>
          <w:t xml:space="preserve"> (europa.eu)</w:t>
        </w:r>
      </w:hyperlink>
    </w:p>
  </w:footnote>
  <w:footnote w:id="5">
    <w:p w14:paraId="2726020E" w14:textId="5640ECD8" w:rsidR="00DA406F" w:rsidRPr="006B5200" w:rsidRDefault="00DA406F" w:rsidP="00DA406F">
      <w:pPr>
        <w:pStyle w:val="Allmrkusetekst"/>
        <w:rPr>
          <w:sz w:val="16"/>
          <w:szCs w:val="16"/>
        </w:rPr>
      </w:pPr>
      <w:r w:rsidRPr="006B5200">
        <w:rPr>
          <w:rStyle w:val="Allmrkuseviide"/>
          <w:sz w:val="16"/>
          <w:szCs w:val="16"/>
        </w:rPr>
        <w:footnoteRef/>
      </w:r>
      <w:r w:rsidRPr="006B5200">
        <w:rPr>
          <w:sz w:val="16"/>
          <w:szCs w:val="16"/>
        </w:rPr>
        <w:t xml:space="preserve"> </w:t>
      </w:r>
      <w:hyperlink r:id="rId3" w:history="1">
        <w:r w:rsidRPr="006B5200">
          <w:rPr>
            <w:rStyle w:val="Hperlink"/>
            <w:sz w:val="16"/>
            <w:szCs w:val="16"/>
          </w:rPr>
          <w:t xml:space="preserve">Riigi pikaajalise arengustrateegia </w:t>
        </w:r>
        <w:proofErr w:type="spellStart"/>
        <w:r w:rsidRPr="006B5200">
          <w:rPr>
            <w:rStyle w:val="Hperlink"/>
            <w:sz w:val="16"/>
            <w:szCs w:val="16"/>
          </w:rPr>
          <w:t>ˮEesti</w:t>
        </w:r>
        <w:proofErr w:type="spellEnd"/>
        <w:r w:rsidRPr="006B5200">
          <w:rPr>
            <w:rStyle w:val="Hperlink"/>
            <w:sz w:val="16"/>
            <w:szCs w:val="16"/>
          </w:rPr>
          <w:t xml:space="preserve"> 2035ˮ heakskiitmine–Riigi Teataja</w:t>
        </w:r>
      </w:hyperlink>
    </w:p>
  </w:footnote>
  <w:footnote w:id="6">
    <w:p w14:paraId="7829A8E0" w14:textId="13CAF7AF" w:rsidR="00DA406F" w:rsidRPr="006B5200" w:rsidRDefault="00DA406F" w:rsidP="00DA406F">
      <w:pPr>
        <w:pStyle w:val="Allmrkusetekst"/>
        <w:rPr>
          <w:sz w:val="16"/>
          <w:szCs w:val="16"/>
        </w:rPr>
      </w:pPr>
      <w:r w:rsidRPr="006B5200">
        <w:rPr>
          <w:rStyle w:val="Allmrkuseviide"/>
          <w:sz w:val="16"/>
          <w:szCs w:val="16"/>
        </w:rPr>
        <w:footnoteRef/>
      </w:r>
      <w:r w:rsidRPr="006B5200">
        <w:rPr>
          <w:sz w:val="16"/>
          <w:szCs w:val="16"/>
        </w:rPr>
        <w:t xml:space="preserve"> </w:t>
      </w:r>
      <w:hyperlink r:id="rId4" w:history="1">
        <w:r w:rsidRPr="006B5200">
          <w:rPr>
            <w:rStyle w:val="Hperlink"/>
            <w:sz w:val="16"/>
            <w:szCs w:val="16"/>
          </w:rPr>
          <w:t>Kliimapoliitika põhialused aastani 2050–Riigi Teataja</w:t>
        </w:r>
      </w:hyperlink>
    </w:p>
  </w:footnote>
  <w:footnote w:id="7">
    <w:p w14:paraId="7129D92D" w14:textId="7111AE9C" w:rsidR="00DA406F" w:rsidRPr="006B5200" w:rsidRDefault="00DA406F" w:rsidP="00DA406F">
      <w:pPr>
        <w:rPr>
          <w:sz w:val="16"/>
          <w:szCs w:val="16"/>
        </w:rPr>
      </w:pPr>
      <w:r w:rsidRPr="006B5200">
        <w:rPr>
          <w:rStyle w:val="Allmrkuseviide"/>
          <w:sz w:val="16"/>
          <w:szCs w:val="16"/>
        </w:rPr>
        <w:footnoteRef/>
      </w:r>
      <w:r w:rsidRPr="006B5200">
        <w:rPr>
          <w:sz w:val="16"/>
          <w:szCs w:val="16"/>
        </w:rPr>
        <w:t xml:space="preserve"> </w:t>
      </w:r>
      <w:r w:rsidR="00A935C4">
        <w:rPr>
          <w:sz w:val="16"/>
          <w:szCs w:val="16"/>
        </w:rPr>
        <w:t xml:space="preserve">„Eesti 2035“ Vabariigi Valitsuse tegevuskava </w:t>
      </w:r>
      <w:r w:rsidR="00A935C4" w:rsidRPr="00A935C4">
        <w:rPr>
          <w:sz w:val="16"/>
          <w:szCs w:val="16"/>
        </w:rPr>
        <w:t>(11. mai 2023)</w:t>
      </w:r>
      <w:r w:rsidR="00A935C4">
        <w:rPr>
          <w:sz w:val="16"/>
          <w:szCs w:val="16"/>
        </w:rPr>
        <w:t xml:space="preserve"> lk 2 (</w:t>
      </w:r>
      <w:hyperlink r:id="rId5" w:history="1">
        <w:r w:rsidR="00A935C4" w:rsidRPr="00643171">
          <w:rPr>
            <w:rStyle w:val="Hperlink"/>
            <w:sz w:val="16"/>
            <w:szCs w:val="16"/>
          </w:rPr>
          <w:t>https://valitsus.ee/media/4771/download</w:t>
        </w:r>
      </w:hyperlink>
      <w:r w:rsidR="00A935C4">
        <w:rPr>
          <w:sz w:val="16"/>
          <w:szCs w:val="16"/>
        </w:rPr>
        <w:t>)</w:t>
      </w:r>
    </w:p>
  </w:footnote>
  <w:footnote w:id="8">
    <w:p w14:paraId="3F38EC88" w14:textId="66E4C333" w:rsidR="006B5200" w:rsidRPr="006B5200" w:rsidRDefault="006B5200">
      <w:pPr>
        <w:pStyle w:val="Allmrkusetekst"/>
        <w:rPr>
          <w:sz w:val="16"/>
          <w:szCs w:val="16"/>
        </w:rPr>
      </w:pPr>
      <w:r w:rsidRPr="006B5200">
        <w:rPr>
          <w:rStyle w:val="Allmrkuseviide"/>
          <w:sz w:val="16"/>
          <w:szCs w:val="16"/>
        </w:rPr>
        <w:footnoteRef/>
      </w:r>
      <w:r w:rsidRPr="006B5200">
        <w:rPr>
          <w:sz w:val="16"/>
          <w:szCs w:val="16"/>
        </w:rPr>
        <w:t xml:space="preserve"> </w:t>
      </w:r>
      <w:hyperlink r:id="rId6" w:history="1">
        <w:r w:rsidRPr="006B5200">
          <w:rPr>
            <w:rStyle w:val="Hperlink"/>
            <w:sz w:val="16"/>
            <w:szCs w:val="16"/>
          </w:rPr>
          <w:t>https://eur-lex.europa.eu/legal-content/ET/TXT/HTML/?uri=OJ:L_202302413</w:t>
        </w:r>
      </w:hyperlink>
      <w:r w:rsidRPr="006B5200">
        <w:rPr>
          <w:sz w:val="16"/>
          <w:szCs w:val="16"/>
        </w:rPr>
        <w:t xml:space="preserve"> </w:t>
      </w:r>
    </w:p>
  </w:footnote>
  <w:footnote w:id="9">
    <w:p w14:paraId="488B11AA" w14:textId="71216D57" w:rsidR="00B46180" w:rsidRDefault="00B46180" w:rsidP="00B46180">
      <w:pPr>
        <w:pStyle w:val="Allmrkusetekst"/>
      </w:pPr>
      <w:r w:rsidRPr="006B5200">
        <w:rPr>
          <w:rStyle w:val="Allmrkuseviide"/>
          <w:sz w:val="16"/>
          <w:szCs w:val="16"/>
        </w:rPr>
        <w:footnoteRef/>
      </w:r>
      <w:r w:rsidRPr="006B5200">
        <w:rPr>
          <w:sz w:val="16"/>
          <w:szCs w:val="16"/>
        </w:rPr>
        <w:t xml:space="preserve"> </w:t>
      </w:r>
      <w:hyperlink r:id="rId7" w:history="1">
        <w:r w:rsidRPr="006B5200">
          <w:rPr>
            <w:rStyle w:val="Hperlink"/>
            <w:sz w:val="16"/>
            <w:szCs w:val="16"/>
          </w:rPr>
          <w:t>https://elering.ee/varustuskindluse-aruanded</w:t>
        </w:r>
      </w:hyperlink>
    </w:p>
  </w:footnote>
  <w:footnote w:id="10">
    <w:p w14:paraId="3C71206C" w14:textId="69B2E5D8" w:rsidR="009A56B3" w:rsidRDefault="00404F16" w:rsidP="00691A15">
      <w:pPr>
        <w:pStyle w:val="Allmrkusetekst"/>
        <w:jc w:val="both"/>
      </w:pPr>
      <w:r>
        <w:rPr>
          <w:rStyle w:val="Allmrkuseviide"/>
        </w:rPr>
        <w:footnoteRef/>
      </w:r>
      <w:r>
        <w:t xml:space="preserve"> </w:t>
      </w:r>
      <w:r w:rsidR="009A56B3">
        <w:rPr>
          <w:sz w:val="16"/>
          <w:szCs w:val="16"/>
        </w:rPr>
        <w:t xml:space="preserve">Keskkonnaamet </w:t>
      </w:r>
      <w:r w:rsidR="00F72D8E">
        <w:rPr>
          <w:sz w:val="16"/>
          <w:szCs w:val="16"/>
        </w:rPr>
        <w:t xml:space="preserve">teavitas </w:t>
      </w:r>
      <w:r w:rsidR="00F72D8E" w:rsidRPr="00F72D8E">
        <w:rPr>
          <w:sz w:val="16"/>
          <w:szCs w:val="16"/>
        </w:rPr>
        <w:t xml:space="preserve">08.01.2024 </w:t>
      </w:r>
      <w:r w:rsidR="00F72D8E">
        <w:rPr>
          <w:sz w:val="16"/>
          <w:szCs w:val="16"/>
        </w:rPr>
        <w:t xml:space="preserve">kirjaga </w:t>
      </w:r>
      <w:r w:rsidR="00F72D8E" w:rsidRPr="00F72D8E">
        <w:rPr>
          <w:sz w:val="16"/>
          <w:szCs w:val="16"/>
        </w:rPr>
        <w:t>nr DM-125678-9</w:t>
      </w:r>
      <w:r w:rsidR="00F72D8E">
        <w:rPr>
          <w:sz w:val="16"/>
          <w:szCs w:val="16"/>
        </w:rPr>
        <w:t xml:space="preserve"> </w:t>
      </w:r>
      <w:r w:rsidR="009A56B3">
        <w:rPr>
          <w:sz w:val="16"/>
          <w:szCs w:val="16"/>
        </w:rPr>
        <w:t xml:space="preserve">Enefit Power AS </w:t>
      </w:r>
      <w:r w:rsidR="009A56B3" w:rsidRPr="009A56B3">
        <w:rPr>
          <w:sz w:val="16"/>
          <w:szCs w:val="16"/>
        </w:rPr>
        <w:t>N</w:t>
      </w:r>
      <w:r w:rsidRPr="009A56B3">
        <w:rPr>
          <w:sz w:val="16"/>
          <w:szCs w:val="16"/>
        </w:rPr>
        <w:t xml:space="preserve">arva karjääri loa </w:t>
      </w:r>
      <w:r w:rsidR="009A56B3" w:rsidRPr="009A56B3">
        <w:rPr>
          <w:sz w:val="16"/>
          <w:szCs w:val="16"/>
        </w:rPr>
        <w:t>KMIN-073 muutmise taotluse</w:t>
      </w:r>
      <w:r w:rsidR="00F72D8E">
        <w:rPr>
          <w:sz w:val="16"/>
          <w:szCs w:val="16"/>
        </w:rPr>
        <w:t xml:space="preserve"> menetlusse võtmisest. </w:t>
      </w:r>
      <w:r w:rsidR="009A56B3">
        <w:rPr>
          <w:sz w:val="16"/>
          <w:szCs w:val="16"/>
        </w:rPr>
        <w:t>Põlevkivi kaevandamisega, sealhulgas maavara koguse ning loa kehtivusaja muutmist ei taotleta.</w:t>
      </w:r>
    </w:p>
  </w:footnote>
  <w:footnote w:id="11">
    <w:p w14:paraId="473473D4" w14:textId="77777777" w:rsidR="00691A15" w:rsidRDefault="00691A15" w:rsidP="00691A15">
      <w:pPr>
        <w:pStyle w:val="Allmrkusetekst"/>
      </w:pPr>
      <w:r>
        <w:rPr>
          <w:rStyle w:val="Allmrkuseviide"/>
        </w:rPr>
        <w:footnoteRef/>
      </w:r>
      <w:r>
        <w:t xml:space="preserve"> </w:t>
      </w:r>
      <w:r w:rsidRPr="000329B5">
        <w:rPr>
          <w:sz w:val="16"/>
          <w:szCs w:val="16"/>
        </w:rPr>
        <w:t>Keskkonnaministeeriumi 24.04.2020 käskkirjaga nr 1-2/20/205 tunnistati kaevandatavaks ja kasutatavaks E</w:t>
      </w:r>
      <w:r>
        <w:rPr>
          <w:sz w:val="16"/>
          <w:szCs w:val="16"/>
        </w:rPr>
        <w:t>stonia</w:t>
      </w:r>
      <w:r w:rsidRPr="000329B5">
        <w:rPr>
          <w:sz w:val="16"/>
          <w:szCs w:val="16"/>
        </w:rPr>
        <w:t xml:space="preserve"> 18, P</w:t>
      </w:r>
      <w:r>
        <w:rPr>
          <w:sz w:val="16"/>
          <w:szCs w:val="16"/>
        </w:rPr>
        <w:t>uhatu</w:t>
      </w:r>
      <w:r w:rsidRPr="000329B5">
        <w:rPr>
          <w:sz w:val="16"/>
          <w:szCs w:val="16"/>
        </w:rPr>
        <w:t xml:space="preserve"> 6 </w:t>
      </w:r>
      <w:r>
        <w:rPr>
          <w:sz w:val="16"/>
          <w:szCs w:val="16"/>
        </w:rPr>
        <w:t>ja</w:t>
      </w:r>
      <w:r w:rsidRPr="000329B5">
        <w:rPr>
          <w:sz w:val="16"/>
          <w:szCs w:val="16"/>
        </w:rPr>
        <w:t xml:space="preserve"> </w:t>
      </w:r>
      <w:proofErr w:type="spellStart"/>
      <w:r>
        <w:rPr>
          <w:sz w:val="16"/>
          <w:szCs w:val="16"/>
        </w:rPr>
        <w:t>Permisküla</w:t>
      </w:r>
      <w:proofErr w:type="spellEnd"/>
      <w:r>
        <w:rPr>
          <w:sz w:val="16"/>
          <w:szCs w:val="16"/>
        </w:rPr>
        <w:t xml:space="preserve"> 4 </w:t>
      </w:r>
      <w:r w:rsidRPr="000329B5">
        <w:rPr>
          <w:sz w:val="16"/>
          <w:szCs w:val="16"/>
        </w:rPr>
        <w:t>a</w:t>
      </w:r>
      <w:r>
        <w:rPr>
          <w:sz w:val="16"/>
          <w:szCs w:val="16"/>
        </w:rPr>
        <w:t>ktiivse reservvaru</w:t>
      </w:r>
      <w:r w:rsidRPr="000329B5">
        <w:rPr>
          <w:sz w:val="16"/>
          <w:szCs w:val="16"/>
        </w:rPr>
        <w:t xml:space="preserve"> plok</w:t>
      </w:r>
      <w:r>
        <w:rPr>
          <w:sz w:val="16"/>
          <w:szCs w:val="16"/>
        </w:rPr>
        <w:t>kide varu 144 071 tuhat tonni (kokku) ning</w:t>
      </w:r>
      <w:r w:rsidRPr="000329B5">
        <w:rPr>
          <w:sz w:val="16"/>
          <w:szCs w:val="16"/>
        </w:rPr>
        <w:t xml:space="preserve"> </w:t>
      </w:r>
      <w:proofErr w:type="spellStart"/>
      <w:r>
        <w:rPr>
          <w:sz w:val="16"/>
          <w:szCs w:val="16"/>
        </w:rPr>
        <w:t>Permisküla</w:t>
      </w:r>
      <w:proofErr w:type="spellEnd"/>
      <w:r w:rsidRPr="000329B5">
        <w:rPr>
          <w:sz w:val="16"/>
          <w:szCs w:val="16"/>
        </w:rPr>
        <w:t xml:space="preserve"> 5 </w:t>
      </w:r>
      <w:r>
        <w:rPr>
          <w:sz w:val="16"/>
          <w:szCs w:val="16"/>
        </w:rPr>
        <w:t>passiivse tarbevaru</w:t>
      </w:r>
      <w:r w:rsidRPr="000329B5">
        <w:rPr>
          <w:sz w:val="16"/>
          <w:szCs w:val="16"/>
        </w:rPr>
        <w:t xml:space="preserve"> plokk varuga 6019 tuh t tunnistati aktiivseks tarbevaruks.</w:t>
      </w:r>
    </w:p>
  </w:footnote>
  <w:footnote w:id="12">
    <w:p w14:paraId="5DB3D77F" w14:textId="79AF53B8" w:rsidR="00B13BAD" w:rsidRDefault="00B13BAD">
      <w:pPr>
        <w:pStyle w:val="Allmrkusetekst"/>
      </w:pPr>
      <w:r>
        <w:rPr>
          <w:rStyle w:val="Allmrkuseviide"/>
        </w:rPr>
        <w:footnoteRef/>
      </w:r>
      <w:r>
        <w:t xml:space="preserve"> </w:t>
      </w:r>
      <w:r w:rsidRPr="00B13BAD">
        <w:rPr>
          <w:sz w:val="16"/>
          <w:szCs w:val="16"/>
        </w:rPr>
        <w:t>https://www.praxis.ee/tood/ida-virumaa-polevkivitoostuse-vahenemine/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EF27"/>
    <w:multiLevelType w:val="hybridMultilevel"/>
    <w:tmpl w:val="DFBA9FCC"/>
    <w:lvl w:ilvl="0" w:tplc="CC0A1228">
      <w:start w:val="1"/>
      <w:numFmt w:val="decimal"/>
      <w:lvlText w:val="%1."/>
      <w:lvlJc w:val="left"/>
      <w:pPr>
        <w:ind w:left="720" w:hanging="360"/>
      </w:pPr>
    </w:lvl>
    <w:lvl w:ilvl="1" w:tplc="00307752">
      <w:start w:val="1"/>
      <w:numFmt w:val="lowerLetter"/>
      <w:lvlText w:val="%2."/>
      <w:lvlJc w:val="left"/>
      <w:pPr>
        <w:ind w:left="1440" w:hanging="360"/>
      </w:pPr>
    </w:lvl>
    <w:lvl w:ilvl="2" w:tplc="15802748">
      <w:start w:val="1"/>
      <w:numFmt w:val="lowerRoman"/>
      <w:lvlText w:val="%3."/>
      <w:lvlJc w:val="right"/>
      <w:pPr>
        <w:ind w:left="2160" w:hanging="180"/>
      </w:pPr>
    </w:lvl>
    <w:lvl w:ilvl="3" w:tplc="436856F4">
      <w:start w:val="1"/>
      <w:numFmt w:val="decimal"/>
      <w:lvlText w:val="%4."/>
      <w:lvlJc w:val="left"/>
      <w:pPr>
        <w:ind w:left="2880" w:hanging="360"/>
      </w:pPr>
    </w:lvl>
    <w:lvl w:ilvl="4" w:tplc="4904768E">
      <w:start w:val="1"/>
      <w:numFmt w:val="lowerLetter"/>
      <w:lvlText w:val="%5."/>
      <w:lvlJc w:val="left"/>
      <w:pPr>
        <w:ind w:left="3600" w:hanging="360"/>
      </w:pPr>
    </w:lvl>
    <w:lvl w:ilvl="5" w:tplc="8BA0F290">
      <w:start w:val="1"/>
      <w:numFmt w:val="lowerRoman"/>
      <w:lvlText w:val="%6."/>
      <w:lvlJc w:val="right"/>
      <w:pPr>
        <w:ind w:left="4320" w:hanging="180"/>
      </w:pPr>
    </w:lvl>
    <w:lvl w:ilvl="6" w:tplc="1F1CD066">
      <w:start w:val="1"/>
      <w:numFmt w:val="decimal"/>
      <w:lvlText w:val="%7."/>
      <w:lvlJc w:val="left"/>
      <w:pPr>
        <w:ind w:left="5040" w:hanging="360"/>
      </w:pPr>
    </w:lvl>
    <w:lvl w:ilvl="7" w:tplc="8AA8DDBA">
      <w:start w:val="1"/>
      <w:numFmt w:val="lowerLetter"/>
      <w:lvlText w:val="%8."/>
      <w:lvlJc w:val="left"/>
      <w:pPr>
        <w:ind w:left="5760" w:hanging="360"/>
      </w:pPr>
    </w:lvl>
    <w:lvl w:ilvl="8" w:tplc="A862474A">
      <w:start w:val="1"/>
      <w:numFmt w:val="lowerRoman"/>
      <w:lvlText w:val="%9."/>
      <w:lvlJc w:val="right"/>
      <w:pPr>
        <w:ind w:left="6480" w:hanging="180"/>
      </w:pPr>
    </w:lvl>
  </w:abstractNum>
  <w:abstractNum w:abstractNumId="1" w15:restartNumberingAfterBreak="0">
    <w:nsid w:val="0CA53825"/>
    <w:multiLevelType w:val="hybridMultilevel"/>
    <w:tmpl w:val="F32A3564"/>
    <w:lvl w:ilvl="0" w:tplc="04250011">
      <w:start w:val="1"/>
      <w:numFmt w:val="decimal"/>
      <w:lvlText w:val="%1)"/>
      <w:lvlJc w:val="left"/>
      <w:pPr>
        <w:ind w:left="720" w:hanging="360"/>
      </w:pPr>
      <w:rPr>
        <w:rFonts w:hint="default"/>
      </w:rPr>
    </w:lvl>
    <w:lvl w:ilvl="1" w:tplc="FFFFFFF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CFC44DB"/>
    <w:multiLevelType w:val="multilevel"/>
    <w:tmpl w:val="6F7436B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9F03AC2"/>
    <w:multiLevelType w:val="hybridMultilevel"/>
    <w:tmpl w:val="A5B0E2B8"/>
    <w:lvl w:ilvl="0" w:tplc="0425000F">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1B2766CE"/>
    <w:multiLevelType w:val="hybridMultilevel"/>
    <w:tmpl w:val="C5A28AB6"/>
    <w:lvl w:ilvl="0" w:tplc="D5F6EC7E">
      <w:start w:val="1"/>
      <w:numFmt w:val="bullet"/>
      <w:lvlText w:val=""/>
      <w:lvlJc w:val="left"/>
      <w:pPr>
        <w:ind w:left="720" w:hanging="360"/>
      </w:pPr>
      <w:rPr>
        <w:rFonts w:ascii="Symbol" w:hAnsi="Symbol" w:hint="default"/>
      </w:rPr>
    </w:lvl>
    <w:lvl w:ilvl="1" w:tplc="553C43D4">
      <w:start w:val="1"/>
      <w:numFmt w:val="bullet"/>
      <w:lvlText w:val="o"/>
      <w:lvlJc w:val="left"/>
      <w:pPr>
        <w:ind w:left="1440" w:hanging="360"/>
      </w:pPr>
      <w:rPr>
        <w:rFonts w:ascii="Courier New" w:hAnsi="Courier New" w:hint="default"/>
      </w:rPr>
    </w:lvl>
    <w:lvl w:ilvl="2" w:tplc="A0E60A02">
      <w:start w:val="1"/>
      <w:numFmt w:val="bullet"/>
      <w:lvlText w:val=""/>
      <w:lvlJc w:val="left"/>
      <w:pPr>
        <w:ind w:left="2160" w:hanging="360"/>
      </w:pPr>
      <w:rPr>
        <w:rFonts w:ascii="Wingdings" w:hAnsi="Wingdings" w:hint="default"/>
      </w:rPr>
    </w:lvl>
    <w:lvl w:ilvl="3" w:tplc="6D32BA46">
      <w:start w:val="1"/>
      <w:numFmt w:val="bullet"/>
      <w:lvlText w:val=""/>
      <w:lvlJc w:val="left"/>
      <w:pPr>
        <w:ind w:left="2880" w:hanging="360"/>
      </w:pPr>
      <w:rPr>
        <w:rFonts w:ascii="Symbol" w:hAnsi="Symbol" w:hint="default"/>
      </w:rPr>
    </w:lvl>
    <w:lvl w:ilvl="4" w:tplc="C36A6040">
      <w:start w:val="1"/>
      <w:numFmt w:val="bullet"/>
      <w:lvlText w:val="o"/>
      <w:lvlJc w:val="left"/>
      <w:pPr>
        <w:ind w:left="3600" w:hanging="360"/>
      </w:pPr>
      <w:rPr>
        <w:rFonts w:ascii="Courier New" w:hAnsi="Courier New" w:hint="default"/>
      </w:rPr>
    </w:lvl>
    <w:lvl w:ilvl="5" w:tplc="0C962524">
      <w:start w:val="1"/>
      <w:numFmt w:val="bullet"/>
      <w:lvlText w:val=""/>
      <w:lvlJc w:val="left"/>
      <w:pPr>
        <w:ind w:left="4320" w:hanging="360"/>
      </w:pPr>
      <w:rPr>
        <w:rFonts w:ascii="Wingdings" w:hAnsi="Wingdings" w:hint="default"/>
      </w:rPr>
    </w:lvl>
    <w:lvl w:ilvl="6" w:tplc="5CF0D06E">
      <w:start w:val="1"/>
      <w:numFmt w:val="bullet"/>
      <w:lvlText w:val=""/>
      <w:lvlJc w:val="left"/>
      <w:pPr>
        <w:ind w:left="5040" w:hanging="360"/>
      </w:pPr>
      <w:rPr>
        <w:rFonts w:ascii="Symbol" w:hAnsi="Symbol" w:hint="default"/>
      </w:rPr>
    </w:lvl>
    <w:lvl w:ilvl="7" w:tplc="AC385B7A">
      <w:start w:val="1"/>
      <w:numFmt w:val="bullet"/>
      <w:lvlText w:val="o"/>
      <w:lvlJc w:val="left"/>
      <w:pPr>
        <w:ind w:left="5760" w:hanging="360"/>
      </w:pPr>
      <w:rPr>
        <w:rFonts w:ascii="Courier New" w:hAnsi="Courier New" w:hint="default"/>
      </w:rPr>
    </w:lvl>
    <w:lvl w:ilvl="8" w:tplc="BC42BF6A">
      <w:start w:val="1"/>
      <w:numFmt w:val="bullet"/>
      <w:lvlText w:val=""/>
      <w:lvlJc w:val="left"/>
      <w:pPr>
        <w:ind w:left="6480" w:hanging="360"/>
      </w:pPr>
      <w:rPr>
        <w:rFonts w:ascii="Wingdings" w:hAnsi="Wingdings" w:hint="default"/>
      </w:rPr>
    </w:lvl>
  </w:abstractNum>
  <w:abstractNum w:abstractNumId="5" w15:restartNumberingAfterBreak="0">
    <w:nsid w:val="1C383634"/>
    <w:multiLevelType w:val="hybridMultilevel"/>
    <w:tmpl w:val="4C862CB2"/>
    <w:lvl w:ilvl="0" w:tplc="31DAFFBC">
      <w:start w:val="1"/>
      <w:numFmt w:val="decimal"/>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6" w15:restartNumberingAfterBreak="0">
    <w:nsid w:val="24767FC6"/>
    <w:multiLevelType w:val="hybridMultilevel"/>
    <w:tmpl w:val="28F490A2"/>
    <w:lvl w:ilvl="0" w:tplc="4AF4E5D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26443ED2"/>
    <w:multiLevelType w:val="hybridMultilevel"/>
    <w:tmpl w:val="B18A91D8"/>
    <w:lvl w:ilvl="0" w:tplc="FFFFFFFF">
      <w:start w:val="1"/>
      <w:numFmt w:val="decimal"/>
      <w:lvlText w:val="%1."/>
      <w:lvlJc w:val="left"/>
      <w:pPr>
        <w:ind w:left="360" w:hanging="360"/>
      </w:pPr>
      <w:rPr>
        <w:rFonts w:hint="default"/>
      </w:rPr>
    </w:lvl>
    <w:lvl w:ilvl="1" w:tplc="042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27CB5DAB"/>
    <w:multiLevelType w:val="hybridMultilevel"/>
    <w:tmpl w:val="30B27584"/>
    <w:lvl w:ilvl="0" w:tplc="C39CF19A">
      <w:start w:val="1"/>
      <w:numFmt w:val="decimal"/>
      <w:lvlText w:val="%1."/>
      <w:lvlJc w:val="left"/>
      <w:pPr>
        <w:ind w:left="720" w:hanging="360"/>
      </w:pPr>
    </w:lvl>
    <w:lvl w:ilvl="1" w:tplc="26B44A48">
      <w:start w:val="1"/>
      <w:numFmt w:val="lowerLetter"/>
      <w:lvlText w:val="%2."/>
      <w:lvlJc w:val="left"/>
      <w:pPr>
        <w:ind w:left="1440" w:hanging="360"/>
      </w:pPr>
    </w:lvl>
    <w:lvl w:ilvl="2" w:tplc="FFFABA44">
      <w:start w:val="1"/>
      <w:numFmt w:val="lowerRoman"/>
      <w:lvlText w:val="%3."/>
      <w:lvlJc w:val="right"/>
      <w:pPr>
        <w:ind w:left="2160" w:hanging="180"/>
      </w:pPr>
    </w:lvl>
    <w:lvl w:ilvl="3" w:tplc="64EC2F64">
      <w:start w:val="1"/>
      <w:numFmt w:val="decimal"/>
      <w:lvlText w:val="%4."/>
      <w:lvlJc w:val="left"/>
      <w:pPr>
        <w:ind w:left="2880" w:hanging="360"/>
      </w:pPr>
    </w:lvl>
    <w:lvl w:ilvl="4" w:tplc="68420D4A">
      <w:start w:val="1"/>
      <w:numFmt w:val="lowerLetter"/>
      <w:lvlText w:val="%5."/>
      <w:lvlJc w:val="left"/>
      <w:pPr>
        <w:ind w:left="3600" w:hanging="360"/>
      </w:pPr>
    </w:lvl>
    <w:lvl w:ilvl="5" w:tplc="24F4F29A">
      <w:start w:val="1"/>
      <w:numFmt w:val="lowerRoman"/>
      <w:lvlText w:val="%6."/>
      <w:lvlJc w:val="right"/>
      <w:pPr>
        <w:ind w:left="4320" w:hanging="180"/>
      </w:pPr>
    </w:lvl>
    <w:lvl w:ilvl="6" w:tplc="9274E926">
      <w:start w:val="1"/>
      <w:numFmt w:val="decimal"/>
      <w:lvlText w:val="%7."/>
      <w:lvlJc w:val="left"/>
      <w:pPr>
        <w:ind w:left="5040" w:hanging="360"/>
      </w:pPr>
    </w:lvl>
    <w:lvl w:ilvl="7" w:tplc="1A1C04B0">
      <w:start w:val="1"/>
      <w:numFmt w:val="lowerLetter"/>
      <w:lvlText w:val="%8."/>
      <w:lvlJc w:val="left"/>
      <w:pPr>
        <w:ind w:left="5760" w:hanging="360"/>
      </w:pPr>
    </w:lvl>
    <w:lvl w:ilvl="8" w:tplc="4EA69D90">
      <w:start w:val="1"/>
      <w:numFmt w:val="lowerRoman"/>
      <w:lvlText w:val="%9."/>
      <w:lvlJc w:val="right"/>
      <w:pPr>
        <w:ind w:left="6480" w:hanging="180"/>
      </w:pPr>
    </w:lvl>
  </w:abstractNum>
  <w:abstractNum w:abstractNumId="9" w15:restartNumberingAfterBreak="0">
    <w:nsid w:val="3A480D22"/>
    <w:multiLevelType w:val="hybridMultilevel"/>
    <w:tmpl w:val="6C6A92C8"/>
    <w:lvl w:ilvl="0" w:tplc="E0CA428C">
      <w:start w:val="6"/>
      <w:numFmt w:val="bullet"/>
      <w:lvlText w:val=""/>
      <w:lvlJc w:val="left"/>
      <w:pPr>
        <w:ind w:left="360" w:hanging="360"/>
      </w:pPr>
      <w:rPr>
        <w:rFonts w:ascii="Symbol" w:eastAsia="Times New Roman" w:hAnsi="Symbol"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40404901"/>
    <w:multiLevelType w:val="hybridMultilevel"/>
    <w:tmpl w:val="3D7C0DE0"/>
    <w:lvl w:ilvl="0" w:tplc="A50C2A20">
      <w:start w:val="1"/>
      <w:numFmt w:val="decimal"/>
      <w:lvlText w:val="%1."/>
      <w:lvlJc w:val="left"/>
      <w:pPr>
        <w:ind w:left="720" w:hanging="360"/>
      </w:pPr>
    </w:lvl>
    <w:lvl w:ilvl="1" w:tplc="7D30160A">
      <w:start w:val="1"/>
      <w:numFmt w:val="lowerLetter"/>
      <w:lvlText w:val="%2."/>
      <w:lvlJc w:val="left"/>
      <w:pPr>
        <w:ind w:left="1440" w:hanging="360"/>
      </w:pPr>
    </w:lvl>
    <w:lvl w:ilvl="2" w:tplc="F53A730A">
      <w:start w:val="1"/>
      <w:numFmt w:val="lowerRoman"/>
      <w:lvlText w:val="%3."/>
      <w:lvlJc w:val="right"/>
      <w:pPr>
        <w:ind w:left="2160" w:hanging="180"/>
      </w:pPr>
    </w:lvl>
    <w:lvl w:ilvl="3" w:tplc="B3FA34AC">
      <w:start w:val="1"/>
      <w:numFmt w:val="decimal"/>
      <w:lvlText w:val="%4."/>
      <w:lvlJc w:val="left"/>
      <w:pPr>
        <w:ind w:left="2880" w:hanging="360"/>
      </w:pPr>
    </w:lvl>
    <w:lvl w:ilvl="4" w:tplc="3CEC99F8">
      <w:start w:val="1"/>
      <w:numFmt w:val="lowerLetter"/>
      <w:lvlText w:val="%5."/>
      <w:lvlJc w:val="left"/>
      <w:pPr>
        <w:ind w:left="3600" w:hanging="360"/>
      </w:pPr>
    </w:lvl>
    <w:lvl w:ilvl="5" w:tplc="6986CEE4">
      <w:start w:val="1"/>
      <w:numFmt w:val="lowerRoman"/>
      <w:lvlText w:val="%6."/>
      <w:lvlJc w:val="right"/>
      <w:pPr>
        <w:ind w:left="4320" w:hanging="180"/>
      </w:pPr>
    </w:lvl>
    <w:lvl w:ilvl="6" w:tplc="7C3452FE">
      <w:start w:val="1"/>
      <w:numFmt w:val="decimal"/>
      <w:lvlText w:val="%7."/>
      <w:lvlJc w:val="left"/>
      <w:pPr>
        <w:ind w:left="5040" w:hanging="360"/>
      </w:pPr>
    </w:lvl>
    <w:lvl w:ilvl="7" w:tplc="54780554">
      <w:start w:val="1"/>
      <w:numFmt w:val="lowerLetter"/>
      <w:lvlText w:val="%8."/>
      <w:lvlJc w:val="left"/>
      <w:pPr>
        <w:ind w:left="5760" w:hanging="360"/>
      </w:pPr>
    </w:lvl>
    <w:lvl w:ilvl="8" w:tplc="A12A51CE">
      <w:start w:val="1"/>
      <w:numFmt w:val="lowerRoman"/>
      <w:lvlText w:val="%9."/>
      <w:lvlJc w:val="right"/>
      <w:pPr>
        <w:ind w:left="6480" w:hanging="180"/>
      </w:pPr>
    </w:lvl>
  </w:abstractNum>
  <w:abstractNum w:abstractNumId="11" w15:restartNumberingAfterBreak="0">
    <w:nsid w:val="53082E43"/>
    <w:multiLevelType w:val="hybridMultilevel"/>
    <w:tmpl w:val="C1E047D8"/>
    <w:lvl w:ilvl="0" w:tplc="A9D28714">
      <w:start w:val="1"/>
      <w:numFmt w:val="decimal"/>
      <w:lvlText w:val="%1)"/>
      <w:lvlJc w:val="left"/>
      <w:pPr>
        <w:ind w:left="720" w:hanging="360"/>
      </w:pPr>
    </w:lvl>
    <w:lvl w:ilvl="1" w:tplc="A23EB0BA">
      <w:start w:val="1"/>
      <w:numFmt w:val="lowerLetter"/>
      <w:lvlText w:val="%2."/>
      <w:lvlJc w:val="left"/>
      <w:pPr>
        <w:ind w:left="1440" w:hanging="360"/>
      </w:pPr>
    </w:lvl>
    <w:lvl w:ilvl="2" w:tplc="67FCC13A">
      <w:start w:val="1"/>
      <w:numFmt w:val="lowerRoman"/>
      <w:lvlText w:val="%3."/>
      <w:lvlJc w:val="right"/>
      <w:pPr>
        <w:ind w:left="2160" w:hanging="180"/>
      </w:pPr>
    </w:lvl>
    <w:lvl w:ilvl="3" w:tplc="628AD9F0">
      <w:start w:val="1"/>
      <w:numFmt w:val="decimal"/>
      <w:lvlText w:val="%4."/>
      <w:lvlJc w:val="left"/>
      <w:pPr>
        <w:ind w:left="2880" w:hanging="360"/>
      </w:pPr>
    </w:lvl>
    <w:lvl w:ilvl="4" w:tplc="7F24E9FE">
      <w:start w:val="1"/>
      <w:numFmt w:val="lowerLetter"/>
      <w:lvlText w:val="%5."/>
      <w:lvlJc w:val="left"/>
      <w:pPr>
        <w:ind w:left="3600" w:hanging="360"/>
      </w:pPr>
    </w:lvl>
    <w:lvl w:ilvl="5" w:tplc="67C8BAF0">
      <w:start w:val="1"/>
      <w:numFmt w:val="lowerRoman"/>
      <w:lvlText w:val="%6."/>
      <w:lvlJc w:val="right"/>
      <w:pPr>
        <w:ind w:left="4320" w:hanging="180"/>
      </w:pPr>
    </w:lvl>
    <w:lvl w:ilvl="6" w:tplc="F8405AAC">
      <w:start w:val="1"/>
      <w:numFmt w:val="decimal"/>
      <w:lvlText w:val="%7."/>
      <w:lvlJc w:val="left"/>
      <w:pPr>
        <w:ind w:left="5040" w:hanging="360"/>
      </w:pPr>
    </w:lvl>
    <w:lvl w:ilvl="7" w:tplc="F114166C">
      <w:start w:val="1"/>
      <w:numFmt w:val="lowerLetter"/>
      <w:lvlText w:val="%8."/>
      <w:lvlJc w:val="left"/>
      <w:pPr>
        <w:ind w:left="5760" w:hanging="360"/>
      </w:pPr>
    </w:lvl>
    <w:lvl w:ilvl="8" w:tplc="8BACCFBA">
      <w:start w:val="1"/>
      <w:numFmt w:val="lowerRoman"/>
      <w:lvlText w:val="%9."/>
      <w:lvlJc w:val="right"/>
      <w:pPr>
        <w:ind w:left="6480" w:hanging="180"/>
      </w:pPr>
    </w:lvl>
  </w:abstractNum>
  <w:abstractNum w:abstractNumId="12" w15:restartNumberingAfterBreak="0">
    <w:nsid w:val="53EF0912"/>
    <w:multiLevelType w:val="hybridMultilevel"/>
    <w:tmpl w:val="C602AD48"/>
    <w:lvl w:ilvl="0" w:tplc="2ED858D2">
      <w:start w:val="1"/>
      <w:numFmt w:val="decimal"/>
      <w:lvlText w:val="%1."/>
      <w:lvlJc w:val="left"/>
      <w:pPr>
        <w:ind w:left="360" w:hanging="360"/>
      </w:pPr>
    </w:lvl>
    <w:lvl w:ilvl="1" w:tplc="EA8CC1F6">
      <w:start w:val="1"/>
      <w:numFmt w:val="lowerLetter"/>
      <w:lvlText w:val="%2."/>
      <w:lvlJc w:val="left"/>
      <w:pPr>
        <w:ind w:left="1080" w:hanging="360"/>
      </w:pPr>
    </w:lvl>
    <w:lvl w:ilvl="2" w:tplc="9EC45C3E">
      <w:start w:val="1"/>
      <w:numFmt w:val="lowerRoman"/>
      <w:lvlText w:val="%3."/>
      <w:lvlJc w:val="right"/>
      <w:pPr>
        <w:ind w:left="1800" w:hanging="180"/>
      </w:pPr>
    </w:lvl>
    <w:lvl w:ilvl="3" w:tplc="3F806BF0">
      <w:start w:val="1"/>
      <w:numFmt w:val="decimal"/>
      <w:lvlText w:val="%4."/>
      <w:lvlJc w:val="left"/>
      <w:pPr>
        <w:ind w:left="2520" w:hanging="360"/>
      </w:pPr>
    </w:lvl>
    <w:lvl w:ilvl="4" w:tplc="2DD24AD8">
      <w:start w:val="1"/>
      <w:numFmt w:val="lowerLetter"/>
      <w:lvlText w:val="%5."/>
      <w:lvlJc w:val="left"/>
      <w:pPr>
        <w:ind w:left="3240" w:hanging="360"/>
      </w:pPr>
    </w:lvl>
    <w:lvl w:ilvl="5" w:tplc="B994F7C0">
      <w:start w:val="1"/>
      <w:numFmt w:val="lowerRoman"/>
      <w:lvlText w:val="%6."/>
      <w:lvlJc w:val="right"/>
      <w:pPr>
        <w:ind w:left="3960" w:hanging="180"/>
      </w:pPr>
    </w:lvl>
    <w:lvl w:ilvl="6" w:tplc="0C823B30">
      <w:start w:val="1"/>
      <w:numFmt w:val="decimal"/>
      <w:lvlText w:val="%7."/>
      <w:lvlJc w:val="left"/>
      <w:pPr>
        <w:ind w:left="4680" w:hanging="360"/>
      </w:pPr>
    </w:lvl>
    <w:lvl w:ilvl="7" w:tplc="24B2446A">
      <w:start w:val="1"/>
      <w:numFmt w:val="lowerLetter"/>
      <w:lvlText w:val="%8."/>
      <w:lvlJc w:val="left"/>
      <w:pPr>
        <w:ind w:left="5400" w:hanging="360"/>
      </w:pPr>
    </w:lvl>
    <w:lvl w:ilvl="8" w:tplc="EA0ED9F6">
      <w:start w:val="1"/>
      <w:numFmt w:val="lowerRoman"/>
      <w:lvlText w:val="%9."/>
      <w:lvlJc w:val="right"/>
      <w:pPr>
        <w:ind w:left="6120" w:hanging="180"/>
      </w:pPr>
    </w:lvl>
  </w:abstractNum>
  <w:abstractNum w:abstractNumId="13" w15:restartNumberingAfterBreak="0">
    <w:nsid w:val="625940A1"/>
    <w:multiLevelType w:val="hybridMultilevel"/>
    <w:tmpl w:val="C4C08BD6"/>
    <w:lvl w:ilvl="0" w:tplc="0425000F">
      <w:start w:val="1"/>
      <w:numFmt w:val="decimal"/>
      <w:lvlText w:val="%1."/>
      <w:lvlJc w:val="left"/>
      <w:pPr>
        <w:ind w:left="360" w:hanging="360"/>
      </w:pPr>
      <w:rPr>
        <w:rFont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4" w15:restartNumberingAfterBreak="0">
    <w:nsid w:val="637C588F"/>
    <w:multiLevelType w:val="hybridMultilevel"/>
    <w:tmpl w:val="BE2C1222"/>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5" w15:restartNumberingAfterBreak="0">
    <w:nsid w:val="687E7DE4"/>
    <w:multiLevelType w:val="hybridMultilevel"/>
    <w:tmpl w:val="A160855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6" w15:restartNumberingAfterBreak="0">
    <w:nsid w:val="6DFF2215"/>
    <w:multiLevelType w:val="hybridMultilevel"/>
    <w:tmpl w:val="46824C7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num w:numId="1" w16cid:durableId="1605073507">
    <w:abstractNumId w:val="11"/>
  </w:num>
  <w:num w:numId="2" w16cid:durableId="454252495">
    <w:abstractNumId w:val="4"/>
  </w:num>
  <w:num w:numId="3" w16cid:durableId="1221674714">
    <w:abstractNumId w:val="7"/>
  </w:num>
  <w:num w:numId="4" w16cid:durableId="594365742">
    <w:abstractNumId w:val="16"/>
  </w:num>
  <w:num w:numId="5" w16cid:durableId="737943305">
    <w:abstractNumId w:val="15"/>
  </w:num>
  <w:num w:numId="6" w16cid:durableId="424960831">
    <w:abstractNumId w:val="5"/>
  </w:num>
  <w:num w:numId="7" w16cid:durableId="1076442049">
    <w:abstractNumId w:val="6"/>
  </w:num>
  <w:num w:numId="8" w16cid:durableId="523325808">
    <w:abstractNumId w:val="1"/>
  </w:num>
  <w:num w:numId="9" w16cid:durableId="164130311">
    <w:abstractNumId w:val="14"/>
  </w:num>
  <w:num w:numId="10" w16cid:durableId="1606183660">
    <w:abstractNumId w:val="12"/>
  </w:num>
  <w:num w:numId="11" w16cid:durableId="532310221">
    <w:abstractNumId w:val="8"/>
  </w:num>
  <w:num w:numId="12" w16cid:durableId="1624847192">
    <w:abstractNumId w:val="0"/>
  </w:num>
  <w:num w:numId="13" w16cid:durableId="1816020196">
    <w:abstractNumId w:val="10"/>
  </w:num>
  <w:num w:numId="14" w16cid:durableId="222066438">
    <w:abstractNumId w:val="9"/>
  </w:num>
  <w:num w:numId="15" w16cid:durableId="700204038">
    <w:abstractNumId w:val="13"/>
  </w:num>
  <w:num w:numId="16" w16cid:durableId="759956987">
    <w:abstractNumId w:val="3"/>
  </w:num>
  <w:num w:numId="17" w16cid:durableId="30856309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rson w15:author="Birgit Hermann">
    <w15:presenceInfo w15:providerId="AD" w15:userId="S::Birgit.Hermann@just.ee::782e154d-da3a-4b7a-b313-330e0a6f10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0DA"/>
    <w:rsid w:val="00001170"/>
    <w:rsid w:val="000014BC"/>
    <w:rsid w:val="00004090"/>
    <w:rsid w:val="00004B25"/>
    <w:rsid w:val="00005C5D"/>
    <w:rsid w:val="0000727A"/>
    <w:rsid w:val="00021275"/>
    <w:rsid w:val="000233AB"/>
    <w:rsid w:val="0002598D"/>
    <w:rsid w:val="00027B38"/>
    <w:rsid w:val="00030815"/>
    <w:rsid w:val="000332D8"/>
    <w:rsid w:val="00033A6E"/>
    <w:rsid w:val="00034C0D"/>
    <w:rsid w:val="0003544C"/>
    <w:rsid w:val="00035806"/>
    <w:rsid w:val="00037309"/>
    <w:rsid w:val="00040A68"/>
    <w:rsid w:val="00040B13"/>
    <w:rsid w:val="00042B17"/>
    <w:rsid w:val="00047ABC"/>
    <w:rsid w:val="000507DF"/>
    <w:rsid w:val="00053C31"/>
    <w:rsid w:val="0005463A"/>
    <w:rsid w:val="00054BEE"/>
    <w:rsid w:val="00054F0E"/>
    <w:rsid w:val="000604F8"/>
    <w:rsid w:val="000710E3"/>
    <w:rsid w:val="0007155B"/>
    <w:rsid w:val="00075059"/>
    <w:rsid w:val="000765C9"/>
    <w:rsid w:val="00081BC3"/>
    <w:rsid w:val="00084ABE"/>
    <w:rsid w:val="00091AA2"/>
    <w:rsid w:val="00094F2F"/>
    <w:rsid w:val="00095AF7"/>
    <w:rsid w:val="000A0840"/>
    <w:rsid w:val="000A6078"/>
    <w:rsid w:val="000B1A90"/>
    <w:rsid w:val="000B2CBE"/>
    <w:rsid w:val="000B5547"/>
    <w:rsid w:val="000C0FDA"/>
    <w:rsid w:val="000C3441"/>
    <w:rsid w:val="000C47B7"/>
    <w:rsid w:val="000C5B23"/>
    <w:rsid w:val="000C763E"/>
    <w:rsid w:val="000D0465"/>
    <w:rsid w:val="000D5208"/>
    <w:rsid w:val="000D70A9"/>
    <w:rsid w:val="000D7128"/>
    <w:rsid w:val="000D7C14"/>
    <w:rsid w:val="000E05AA"/>
    <w:rsid w:val="000E51BC"/>
    <w:rsid w:val="000E5CFD"/>
    <w:rsid w:val="000E7202"/>
    <w:rsid w:val="000E754D"/>
    <w:rsid w:val="000F2454"/>
    <w:rsid w:val="000F542E"/>
    <w:rsid w:val="00104815"/>
    <w:rsid w:val="00105151"/>
    <w:rsid w:val="00105651"/>
    <w:rsid w:val="00106AD8"/>
    <w:rsid w:val="001101A1"/>
    <w:rsid w:val="001120C4"/>
    <w:rsid w:val="0011443E"/>
    <w:rsid w:val="0011463D"/>
    <w:rsid w:val="00115085"/>
    <w:rsid w:val="0011B273"/>
    <w:rsid w:val="0012019B"/>
    <w:rsid w:val="00120A88"/>
    <w:rsid w:val="001214ED"/>
    <w:rsid w:val="0012240B"/>
    <w:rsid w:val="00131228"/>
    <w:rsid w:val="00131770"/>
    <w:rsid w:val="00132EC1"/>
    <w:rsid w:val="00133626"/>
    <w:rsid w:val="00142481"/>
    <w:rsid w:val="00145E1E"/>
    <w:rsid w:val="001524E7"/>
    <w:rsid w:val="00153119"/>
    <w:rsid w:val="00153590"/>
    <w:rsid w:val="00157A52"/>
    <w:rsid w:val="00157BF9"/>
    <w:rsid w:val="00163332"/>
    <w:rsid w:val="001704FB"/>
    <w:rsid w:val="00172336"/>
    <w:rsid w:val="00182EFD"/>
    <w:rsid w:val="00183142"/>
    <w:rsid w:val="00184ACA"/>
    <w:rsid w:val="00187247"/>
    <w:rsid w:val="001972E7"/>
    <w:rsid w:val="001A4BF5"/>
    <w:rsid w:val="001B0276"/>
    <w:rsid w:val="001B0B04"/>
    <w:rsid w:val="001B3D40"/>
    <w:rsid w:val="001B60B5"/>
    <w:rsid w:val="001B64C5"/>
    <w:rsid w:val="001B65F9"/>
    <w:rsid w:val="001B76FD"/>
    <w:rsid w:val="001C0237"/>
    <w:rsid w:val="001C25DE"/>
    <w:rsid w:val="001C32A8"/>
    <w:rsid w:val="001C4E2D"/>
    <w:rsid w:val="001C4FF6"/>
    <w:rsid w:val="001C51EF"/>
    <w:rsid w:val="001D26B5"/>
    <w:rsid w:val="001E32A0"/>
    <w:rsid w:val="001E3626"/>
    <w:rsid w:val="001F3E5D"/>
    <w:rsid w:val="00200729"/>
    <w:rsid w:val="002037CB"/>
    <w:rsid w:val="00203F4E"/>
    <w:rsid w:val="002074AE"/>
    <w:rsid w:val="002162F7"/>
    <w:rsid w:val="002206F2"/>
    <w:rsid w:val="00224945"/>
    <w:rsid w:val="0022659D"/>
    <w:rsid w:val="00235940"/>
    <w:rsid w:val="00235F6F"/>
    <w:rsid w:val="002366D7"/>
    <w:rsid w:val="00240909"/>
    <w:rsid w:val="00240D3F"/>
    <w:rsid w:val="00241376"/>
    <w:rsid w:val="00243110"/>
    <w:rsid w:val="00245535"/>
    <w:rsid w:val="00245D05"/>
    <w:rsid w:val="002500DD"/>
    <w:rsid w:val="00252D96"/>
    <w:rsid w:val="00255EAF"/>
    <w:rsid w:val="00256414"/>
    <w:rsid w:val="002611FC"/>
    <w:rsid w:val="0026305A"/>
    <w:rsid w:val="00263324"/>
    <w:rsid w:val="00263F08"/>
    <w:rsid w:val="00265DEF"/>
    <w:rsid w:val="00270F11"/>
    <w:rsid w:val="0027164D"/>
    <w:rsid w:val="002767D1"/>
    <w:rsid w:val="00276C8C"/>
    <w:rsid w:val="00290331"/>
    <w:rsid w:val="002904CC"/>
    <w:rsid w:val="00292C41"/>
    <w:rsid w:val="00296076"/>
    <w:rsid w:val="0029BDE7"/>
    <w:rsid w:val="002A31E5"/>
    <w:rsid w:val="002B1533"/>
    <w:rsid w:val="002B1E1E"/>
    <w:rsid w:val="002B3062"/>
    <w:rsid w:val="002B3A2E"/>
    <w:rsid w:val="002B3A56"/>
    <w:rsid w:val="002B45CF"/>
    <w:rsid w:val="002B4C58"/>
    <w:rsid w:val="002B6812"/>
    <w:rsid w:val="002B76C2"/>
    <w:rsid w:val="002C0DB6"/>
    <w:rsid w:val="002C15DE"/>
    <w:rsid w:val="002C1625"/>
    <w:rsid w:val="002C4CAF"/>
    <w:rsid w:val="002C5A1D"/>
    <w:rsid w:val="002C6857"/>
    <w:rsid w:val="002D2470"/>
    <w:rsid w:val="002D2839"/>
    <w:rsid w:val="002D2F8C"/>
    <w:rsid w:val="002E1B6F"/>
    <w:rsid w:val="002E1DCD"/>
    <w:rsid w:val="002E1E47"/>
    <w:rsid w:val="002E3860"/>
    <w:rsid w:val="002E4142"/>
    <w:rsid w:val="002E6885"/>
    <w:rsid w:val="002F325A"/>
    <w:rsid w:val="002F3AB9"/>
    <w:rsid w:val="002F477D"/>
    <w:rsid w:val="002F6D10"/>
    <w:rsid w:val="002F7022"/>
    <w:rsid w:val="002F7493"/>
    <w:rsid w:val="002F7ADA"/>
    <w:rsid w:val="003005F1"/>
    <w:rsid w:val="003011AB"/>
    <w:rsid w:val="00302CE7"/>
    <w:rsid w:val="00305592"/>
    <w:rsid w:val="0031003B"/>
    <w:rsid w:val="00310DF8"/>
    <w:rsid w:val="0031170E"/>
    <w:rsid w:val="00321352"/>
    <w:rsid w:val="00322676"/>
    <w:rsid w:val="0032366C"/>
    <w:rsid w:val="003307EB"/>
    <w:rsid w:val="00332A7C"/>
    <w:rsid w:val="003356CB"/>
    <w:rsid w:val="00340F03"/>
    <w:rsid w:val="00343459"/>
    <w:rsid w:val="00343C21"/>
    <w:rsid w:val="00344955"/>
    <w:rsid w:val="00346033"/>
    <w:rsid w:val="003472C1"/>
    <w:rsid w:val="00347DD0"/>
    <w:rsid w:val="003538D5"/>
    <w:rsid w:val="00355DAF"/>
    <w:rsid w:val="0036088D"/>
    <w:rsid w:val="003612ED"/>
    <w:rsid w:val="00363202"/>
    <w:rsid w:val="00364275"/>
    <w:rsid w:val="003672C2"/>
    <w:rsid w:val="0037062E"/>
    <w:rsid w:val="00371FF2"/>
    <w:rsid w:val="00373B5D"/>
    <w:rsid w:val="00374D18"/>
    <w:rsid w:val="003751EC"/>
    <w:rsid w:val="003757CB"/>
    <w:rsid w:val="00375F95"/>
    <w:rsid w:val="0037609B"/>
    <w:rsid w:val="0038123F"/>
    <w:rsid w:val="0038318C"/>
    <w:rsid w:val="003846C5"/>
    <w:rsid w:val="00386959"/>
    <w:rsid w:val="00386D2D"/>
    <w:rsid w:val="00395B77"/>
    <w:rsid w:val="00396073"/>
    <w:rsid w:val="003974A6"/>
    <w:rsid w:val="00397932"/>
    <w:rsid w:val="003A19E1"/>
    <w:rsid w:val="003A2674"/>
    <w:rsid w:val="003A3C53"/>
    <w:rsid w:val="003A4B48"/>
    <w:rsid w:val="003B191A"/>
    <w:rsid w:val="003B4576"/>
    <w:rsid w:val="003B48DB"/>
    <w:rsid w:val="003B6694"/>
    <w:rsid w:val="003C4F03"/>
    <w:rsid w:val="003C7140"/>
    <w:rsid w:val="003D2088"/>
    <w:rsid w:val="003D26C8"/>
    <w:rsid w:val="003E1718"/>
    <w:rsid w:val="003E467B"/>
    <w:rsid w:val="003E6F1C"/>
    <w:rsid w:val="003E785A"/>
    <w:rsid w:val="003F0555"/>
    <w:rsid w:val="003F2F81"/>
    <w:rsid w:val="003F7557"/>
    <w:rsid w:val="003F7C73"/>
    <w:rsid w:val="004013F1"/>
    <w:rsid w:val="00401762"/>
    <w:rsid w:val="00404F16"/>
    <w:rsid w:val="00407B4E"/>
    <w:rsid w:val="00407DFD"/>
    <w:rsid w:val="004109CD"/>
    <w:rsid w:val="0041174C"/>
    <w:rsid w:val="0041221C"/>
    <w:rsid w:val="00414537"/>
    <w:rsid w:val="0041709A"/>
    <w:rsid w:val="0042016F"/>
    <w:rsid w:val="004210B1"/>
    <w:rsid w:val="004222A4"/>
    <w:rsid w:val="00422405"/>
    <w:rsid w:val="004263FF"/>
    <w:rsid w:val="00427461"/>
    <w:rsid w:val="004276D1"/>
    <w:rsid w:val="004317C5"/>
    <w:rsid w:val="00434054"/>
    <w:rsid w:val="004349A1"/>
    <w:rsid w:val="00435563"/>
    <w:rsid w:val="0043AA0A"/>
    <w:rsid w:val="004402E5"/>
    <w:rsid w:val="004571FD"/>
    <w:rsid w:val="00460713"/>
    <w:rsid w:val="004617CF"/>
    <w:rsid w:val="00467985"/>
    <w:rsid w:val="004821C1"/>
    <w:rsid w:val="00483CA2"/>
    <w:rsid w:val="0049120F"/>
    <w:rsid w:val="004920DA"/>
    <w:rsid w:val="00493D90"/>
    <w:rsid w:val="004A019A"/>
    <w:rsid w:val="004A058D"/>
    <w:rsid w:val="004A2451"/>
    <w:rsid w:val="004A498B"/>
    <w:rsid w:val="004A7BCD"/>
    <w:rsid w:val="004B2255"/>
    <w:rsid w:val="004B43DA"/>
    <w:rsid w:val="004B495D"/>
    <w:rsid w:val="004B5B95"/>
    <w:rsid w:val="004B662D"/>
    <w:rsid w:val="004C12CE"/>
    <w:rsid w:val="004C5CC6"/>
    <w:rsid w:val="004D109D"/>
    <w:rsid w:val="004D1D00"/>
    <w:rsid w:val="004D3DB7"/>
    <w:rsid w:val="004E116A"/>
    <w:rsid w:val="004E256A"/>
    <w:rsid w:val="004E25CC"/>
    <w:rsid w:val="004E60E7"/>
    <w:rsid w:val="004F056C"/>
    <w:rsid w:val="004F427E"/>
    <w:rsid w:val="004F4869"/>
    <w:rsid w:val="004F4AA8"/>
    <w:rsid w:val="00500869"/>
    <w:rsid w:val="005013A6"/>
    <w:rsid w:val="005013E9"/>
    <w:rsid w:val="005015CF"/>
    <w:rsid w:val="00505F1C"/>
    <w:rsid w:val="00506C3E"/>
    <w:rsid w:val="00514711"/>
    <w:rsid w:val="0051641A"/>
    <w:rsid w:val="005169AB"/>
    <w:rsid w:val="00517CFA"/>
    <w:rsid w:val="005228E2"/>
    <w:rsid w:val="005262A1"/>
    <w:rsid w:val="00527746"/>
    <w:rsid w:val="005340FE"/>
    <w:rsid w:val="00534105"/>
    <w:rsid w:val="00534391"/>
    <w:rsid w:val="0053527E"/>
    <w:rsid w:val="0053561C"/>
    <w:rsid w:val="0054293D"/>
    <w:rsid w:val="005452CA"/>
    <w:rsid w:val="00546D4D"/>
    <w:rsid w:val="005478A7"/>
    <w:rsid w:val="00551AE6"/>
    <w:rsid w:val="00555245"/>
    <w:rsid w:val="00563FEB"/>
    <w:rsid w:val="00564D33"/>
    <w:rsid w:val="00566F27"/>
    <w:rsid w:val="005677A2"/>
    <w:rsid w:val="0056786F"/>
    <w:rsid w:val="00567F68"/>
    <w:rsid w:val="00577A62"/>
    <w:rsid w:val="00586F5F"/>
    <w:rsid w:val="00587CF4"/>
    <w:rsid w:val="005912AC"/>
    <w:rsid w:val="005923C3"/>
    <w:rsid w:val="005949A3"/>
    <w:rsid w:val="005951DA"/>
    <w:rsid w:val="00595E7D"/>
    <w:rsid w:val="00596833"/>
    <w:rsid w:val="005A08F0"/>
    <w:rsid w:val="005A1CA7"/>
    <w:rsid w:val="005A25CC"/>
    <w:rsid w:val="005A5558"/>
    <w:rsid w:val="005A612C"/>
    <w:rsid w:val="005A74EF"/>
    <w:rsid w:val="005B056E"/>
    <w:rsid w:val="005B1DDA"/>
    <w:rsid w:val="005B4298"/>
    <w:rsid w:val="005B47A0"/>
    <w:rsid w:val="005B5EA2"/>
    <w:rsid w:val="005B777F"/>
    <w:rsid w:val="005C214E"/>
    <w:rsid w:val="005C7F71"/>
    <w:rsid w:val="005D60DA"/>
    <w:rsid w:val="005D6212"/>
    <w:rsid w:val="005D7533"/>
    <w:rsid w:val="005E19C2"/>
    <w:rsid w:val="005E373F"/>
    <w:rsid w:val="005E52E2"/>
    <w:rsid w:val="005F1A36"/>
    <w:rsid w:val="005F419E"/>
    <w:rsid w:val="005F4F41"/>
    <w:rsid w:val="005F5FED"/>
    <w:rsid w:val="006008D6"/>
    <w:rsid w:val="00600C6B"/>
    <w:rsid w:val="00606874"/>
    <w:rsid w:val="0061515C"/>
    <w:rsid w:val="00616053"/>
    <w:rsid w:val="00616CA4"/>
    <w:rsid w:val="00620DEB"/>
    <w:rsid w:val="006212B6"/>
    <w:rsid w:val="006235DF"/>
    <w:rsid w:val="00624A26"/>
    <w:rsid w:val="00624E34"/>
    <w:rsid w:val="00624FCA"/>
    <w:rsid w:val="00633C80"/>
    <w:rsid w:val="00633E49"/>
    <w:rsid w:val="00634CC7"/>
    <w:rsid w:val="0063537E"/>
    <w:rsid w:val="00641BE5"/>
    <w:rsid w:val="00643395"/>
    <w:rsid w:val="00643513"/>
    <w:rsid w:val="00645986"/>
    <w:rsid w:val="00650B3F"/>
    <w:rsid w:val="00651301"/>
    <w:rsid w:val="00651FDE"/>
    <w:rsid w:val="00652815"/>
    <w:rsid w:val="00652DB7"/>
    <w:rsid w:val="00653705"/>
    <w:rsid w:val="00653752"/>
    <w:rsid w:val="00654665"/>
    <w:rsid w:val="00654C96"/>
    <w:rsid w:val="00656C21"/>
    <w:rsid w:val="00657005"/>
    <w:rsid w:val="00664379"/>
    <w:rsid w:val="00664815"/>
    <w:rsid w:val="00671D90"/>
    <w:rsid w:val="006737DB"/>
    <w:rsid w:val="00674D50"/>
    <w:rsid w:val="00675649"/>
    <w:rsid w:val="00675DE9"/>
    <w:rsid w:val="006838AC"/>
    <w:rsid w:val="006840CF"/>
    <w:rsid w:val="00691A15"/>
    <w:rsid w:val="00691DC4"/>
    <w:rsid w:val="00695EA3"/>
    <w:rsid w:val="006A0359"/>
    <w:rsid w:val="006A145A"/>
    <w:rsid w:val="006B49E2"/>
    <w:rsid w:val="006B5200"/>
    <w:rsid w:val="006C24EF"/>
    <w:rsid w:val="006C2541"/>
    <w:rsid w:val="006C443B"/>
    <w:rsid w:val="006C463B"/>
    <w:rsid w:val="006D23FE"/>
    <w:rsid w:val="006D2BCA"/>
    <w:rsid w:val="006D3631"/>
    <w:rsid w:val="006D3A39"/>
    <w:rsid w:val="006D608F"/>
    <w:rsid w:val="006D6AEB"/>
    <w:rsid w:val="006E050B"/>
    <w:rsid w:val="006E0799"/>
    <w:rsid w:val="006E086D"/>
    <w:rsid w:val="006E1530"/>
    <w:rsid w:val="006E2CB1"/>
    <w:rsid w:val="006E2E28"/>
    <w:rsid w:val="006E6A1A"/>
    <w:rsid w:val="006E6A40"/>
    <w:rsid w:val="006F1C8C"/>
    <w:rsid w:val="006F2937"/>
    <w:rsid w:val="006F36BC"/>
    <w:rsid w:val="006F37E5"/>
    <w:rsid w:val="006F4AE9"/>
    <w:rsid w:val="006F62DB"/>
    <w:rsid w:val="00701A65"/>
    <w:rsid w:val="00702B16"/>
    <w:rsid w:val="00704982"/>
    <w:rsid w:val="00705E58"/>
    <w:rsid w:val="00715B31"/>
    <w:rsid w:val="0071601A"/>
    <w:rsid w:val="0071624B"/>
    <w:rsid w:val="00717E2A"/>
    <w:rsid w:val="0072047D"/>
    <w:rsid w:val="007210A8"/>
    <w:rsid w:val="0072477C"/>
    <w:rsid w:val="00725293"/>
    <w:rsid w:val="007267AE"/>
    <w:rsid w:val="00727C9D"/>
    <w:rsid w:val="0073140A"/>
    <w:rsid w:val="00731987"/>
    <w:rsid w:val="00740BD8"/>
    <w:rsid w:val="00741190"/>
    <w:rsid w:val="00746196"/>
    <w:rsid w:val="007471BE"/>
    <w:rsid w:val="00753AC6"/>
    <w:rsid w:val="007544FB"/>
    <w:rsid w:val="0075639A"/>
    <w:rsid w:val="00762D40"/>
    <w:rsid w:val="00763DAF"/>
    <w:rsid w:val="0076451E"/>
    <w:rsid w:val="00767DEB"/>
    <w:rsid w:val="00777CC4"/>
    <w:rsid w:val="00783244"/>
    <w:rsid w:val="00786289"/>
    <w:rsid w:val="00793A97"/>
    <w:rsid w:val="007A5E49"/>
    <w:rsid w:val="007B4630"/>
    <w:rsid w:val="007B4DE3"/>
    <w:rsid w:val="007C0473"/>
    <w:rsid w:val="007C0AC3"/>
    <w:rsid w:val="007C4656"/>
    <w:rsid w:val="007C6263"/>
    <w:rsid w:val="007D2737"/>
    <w:rsid w:val="007D2F0E"/>
    <w:rsid w:val="007D439F"/>
    <w:rsid w:val="007E4853"/>
    <w:rsid w:val="007E5625"/>
    <w:rsid w:val="007E6FD4"/>
    <w:rsid w:val="007E7694"/>
    <w:rsid w:val="007F4656"/>
    <w:rsid w:val="007F6BEF"/>
    <w:rsid w:val="008005F1"/>
    <w:rsid w:val="00802763"/>
    <w:rsid w:val="00802F6C"/>
    <w:rsid w:val="00807EBB"/>
    <w:rsid w:val="0081094E"/>
    <w:rsid w:val="00812AF6"/>
    <w:rsid w:val="00813770"/>
    <w:rsid w:val="008204D9"/>
    <w:rsid w:val="008249C3"/>
    <w:rsid w:val="00825BB9"/>
    <w:rsid w:val="00827C23"/>
    <w:rsid w:val="00830D2E"/>
    <w:rsid w:val="0083576E"/>
    <w:rsid w:val="008375CE"/>
    <w:rsid w:val="00844072"/>
    <w:rsid w:val="00861505"/>
    <w:rsid w:val="008615E0"/>
    <w:rsid w:val="00861AE7"/>
    <w:rsid w:val="0086300D"/>
    <w:rsid w:val="00864B2D"/>
    <w:rsid w:val="00871F2E"/>
    <w:rsid w:val="00873A33"/>
    <w:rsid w:val="00877637"/>
    <w:rsid w:val="0087773E"/>
    <w:rsid w:val="00881108"/>
    <w:rsid w:val="0088214F"/>
    <w:rsid w:val="00884A6D"/>
    <w:rsid w:val="008876AE"/>
    <w:rsid w:val="00890DD8"/>
    <w:rsid w:val="00890F61"/>
    <w:rsid w:val="0089115D"/>
    <w:rsid w:val="00894B63"/>
    <w:rsid w:val="008979F9"/>
    <w:rsid w:val="008A1E45"/>
    <w:rsid w:val="008A4390"/>
    <w:rsid w:val="008B2A0E"/>
    <w:rsid w:val="008B7073"/>
    <w:rsid w:val="008C104E"/>
    <w:rsid w:val="008C386E"/>
    <w:rsid w:val="008C3EE9"/>
    <w:rsid w:val="008D177C"/>
    <w:rsid w:val="008D24F1"/>
    <w:rsid w:val="008D5695"/>
    <w:rsid w:val="008D72E1"/>
    <w:rsid w:val="008E119C"/>
    <w:rsid w:val="008E45B0"/>
    <w:rsid w:val="008E6420"/>
    <w:rsid w:val="008E7BA0"/>
    <w:rsid w:val="008F3DC7"/>
    <w:rsid w:val="008F43D1"/>
    <w:rsid w:val="008F5C7F"/>
    <w:rsid w:val="008F6428"/>
    <w:rsid w:val="00900FC5"/>
    <w:rsid w:val="00903643"/>
    <w:rsid w:val="00905ED0"/>
    <w:rsid w:val="00906DE7"/>
    <w:rsid w:val="009125F7"/>
    <w:rsid w:val="0091521F"/>
    <w:rsid w:val="009152CC"/>
    <w:rsid w:val="00916637"/>
    <w:rsid w:val="0092010A"/>
    <w:rsid w:val="00921925"/>
    <w:rsid w:val="009219BD"/>
    <w:rsid w:val="00925A27"/>
    <w:rsid w:val="00927BBF"/>
    <w:rsid w:val="00930504"/>
    <w:rsid w:val="00930E70"/>
    <w:rsid w:val="00934274"/>
    <w:rsid w:val="00934A34"/>
    <w:rsid w:val="00936A72"/>
    <w:rsid w:val="00936F36"/>
    <w:rsid w:val="00940D16"/>
    <w:rsid w:val="00941AC4"/>
    <w:rsid w:val="00941F57"/>
    <w:rsid w:val="00942636"/>
    <w:rsid w:val="0094596A"/>
    <w:rsid w:val="009462CE"/>
    <w:rsid w:val="00947814"/>
    <w:rsid w:val="00947D2D"/>
    <w:rsid w:val="009509F5"/>
    <w:rsid w:val="00950F21"/>
    <w:rsid w:val="00953881"/>
    <w:rsid w:val="00954D4E"/>
    <w:rsid w:val="009557EB"/>
    <w:rsid w:val="00957AF8"/>
    <w:rsid w:val="00961FE8"/>
    <w:rsid w:val="00963111"/>
    <w:rsid w:val="00963B71"/>
    <w:rsid w:val="00965A9C"/>
    <w:rsid w:val="0096797B"/>
    <w:rsid w:val="00970342"/>
    <w:rsid w:val="00972B05"/>
    <w:rsid w:val="00974D79"/>
    <w:rsid w:val="00975123"/>
    <w:rsid w:val="009754A4"/>
    <w:rsid w:val="00975C6F"/>
    <w:rsid w:val="00976EF9"/>
    <w:rsid w:val="00981A90"/>
    <w:rsid w:val="0098250E"/>
    <w:rsid w:val="00992673"/>
    <w:rsid w:val="00994E32"/>
    <w:rsid w:val="009A56B3"/>
    <w:rsid w:val="009B59BE"/>
    <w:rsid w:val="009B67AE"/>
    <w:rsid w:val="009B6EFD"/>
    <w:rsid w:val="009B79DB"/>
    <w:rsid w:val="009C01BB"/>
    <w:rsid w:val="009C034C"/>
    <w:rsid w:val="009C21FA"/>
    <w:rsid w:val="009C3649"/>
    <w:rsid w:val="009C61BF"/>
    <w:rsid w:val="009C7838"/>
    <w:rsid w:val="009C7BC8"/>
    <w:rsid w:val="009D02CD"/>
    <w:rsid w:val="009D3E18"/>
    <w:rsid w:val="009D63EC"/>
    <w:rsid w:val="009D6495"/>
    <w:rsid w:val="009D7A64"/>
    <w:rsid w:val="009E1622"/>
    <w:rsid w:val="009E232F"/>
    <w:rsid w:val="009E373C"/>
    <w:rsid w:val="009E5235"/>
    <w:rsid w:val="009E7DC2"/>
    <w:rsid w:val="009F109F"/>
    <w:rsid w:val="009F5931"/>
    <w:rsid w:val="009F6E79"/>
    <w:rsid w:val="009F7D48"/>
    <w:rsid w:val="00A00729"/>
    <w:rsid w:val="00A01EFF"/>
    <w:rsid w:val="00A03FA0"/>
    <w:rsid w:val="00A05F63"/>
    <w:rsid w:val="00A07535"/>
    <w:rsid w:val="00A075E7"/>
    <w:rsid w:val="00A11FAD"/>
    <w:rsid w:val="00A12392"/>
    <w:rsid w:val="00A13344"/>
    <w:rsid w:val="00A16784"/>
    <w:rsid w:val="00A16C59"/>
    <w:rsid w:val="00A17929"/>
    <w:rsid w:val="00A2031C"/>
    <w:rsid w:val="00A2074A"/>
    <w:rsid w:val="00A30998"/>
    <w:rsid w:val="00A34B6F"/>
    <w:rsid w:val="00A3771D"/>
    <w:rsid w:val="00A42357"/>
    <w:rsid w:val="00A427E2"/>
    <w:rsid w:val="00A437FC"/>
    <w:rsid w:val="00A43D35"/>
    <w:rsid w:val="00A448AF"/>
    <w:rsid w:val="00A457F9"/>
    <w:rsid w:val="00A47FF8"/>
    <w:rsid w:val="00A518D0"/>
    <w:rsid w:val="00A535C1"/>
    <w:rsid w:val="00A54B9D"/>
    <w:rsid w:val="00A54D30"/>
    <w:rsid w:val="00A5552C"/>
    <w:rsid w:val="00A60A46"/>
    <w:rsid w:val="00A61AEE"/>
    <w:rsid w:val="00A65D6D"/>
    <w:rsid w:val="00A65F4F"/>
    <w:rsid w:val="00A67525"/>
    <w:rsid w:val="00A7104D"/>
    <w:rsid w:val="00A7255D"/>
    <w:rsid w:val="00A75D3F"/>
    <w:rsid w:val="00A813C3"/>
    <w:rsid w:val="00A8185B"/>
    <w:rsid w:val="00A82DD2"/>
    <w:rsid w:val="00A8311B"/>
    <w:rsid w:val="00A83D24"/>
    <w:rsid w:val="00A84B0C"/>
    <w:rsid w:val="00A86299"/>
    <w:rsid w:val="00A87A00"/>
    <w:rsid w:val="00A935C4"/>
    <w:rsid w:val="00AA32CF"/>
    <w:rsid w:val="00AA3EAD"/>
    <w:rsid w:val="00AB6ECA"/>
    <w:rsid w:val="00AC5219"/>
    <w:rsid w:val="00AC5A03"/>
    <w:rsid w:val="00AC5E8E"/>
    <w:rsid w:val="00AC7DA4"/>
    <w:rsid w:val="00AD09D5"/>
    <w:rsid w:val="00AD2655"/>
    <w:rsid w:val="00AD3133"/>
    <w:rsid w:val="00AD38AC"/>
    <w:rsid w:val="00AD6166"/>
    <w:rsid w:val="00AD684F"/>
    <w:rsid w:val="00AD693F"/>
    <w:rsid w:val="00AD6946"/>
    <w:rsid w:val="00AE4551"/>
    <w:rsid w:val="00AF0995"/>
    <w:rsid w:val="00AF22A3"/>
    <w:rsid w:val="00AF3589"/>
    <w:rsid w:val="00AF4DF6"/>
    <w:rsid w:val="00B0108D"/>
    <w:rsid w:val="00B02A88"/>
    <w:rsid w:val="00B07057"/>
    <w:rsid w:val="00B07171"/>
    <w:rsid w:val="00B077A0"/>
    <w:rsid w:val="00B11ADC"/>
    <w:rsid w:val="00B13BAD"/>
    <w:rsid w:val="00B16594"/>
    <w:rsid w:val="00B21764"/>
    <w:rsid w:val="00B24B55"/>
    <w:rsid w:val="00B26694"/>
    <w:rsid w:val="00B3005F"/>
    <w:rsid w:val="00B31CFB"/>
    <w:rsid w:val="00B32341"/>
    <w:rsid w:val="00B33D37"/>
    <w:rsid w:val="00B3432D"/>
    <w:rsid w:val="00B36608"/>
    <w:rsid w:val="00B36FBC"/>
    <w:rsid w:val="00B42D00"/>
    <w:rsid w:val="00B43F99"/>
    <w:rsid w:val="00B46180"/>
    <w:rsid w:val="00B461A4"/>
    <w:rsid w:val="00B50433"/>
    <w:rsid w:val="00B50A24"/>
    <w:rsid w:val="00B55386"/>
    <w:rsid w:val="00B5F92D"/>
    <w:rsid w:val="00B654E9"/>
    <w:rsid w:val="00B66578"/>
    <w:rsid w:val="00B67A29"/>
    <w:rsid w:val="00B67FFE"/>
    <w:rsid w:val="00B70645"/>
    <w:rsid w:val="00B73A1F"/>
    <w:rsid w:val="00B75C7E"/>
    <w:rsid w:val="00B818C4"/>
    <w:rsid w:val="00B822DF"/>
    <w:rsid w:val="00B86024"/>
    <w:rsid w:val="00B863C6"/>
    <w:rsid w:val="00B9225C"/>
    <w:rsid w:val="00B93736"/>
    <w:rsid w:val="00B95A81"/>
    <w:rsid w:val="00B96052"/>
    <w:rsid w:val="00B9737D"/>
    <w:rsid w:val="00BA19C4"/>
    <w:rsid w:val="00BA4819"/>
    <w:rsid w:val="00BA5F6D"/>
    <w:rsid w:val="00BA6590"/>
    <w:rsid w:val="00BA73A2"/>
    <w:rsid w:val="00BA75B5"/>
    <w:rsid w:val="00BB1085"/>
    <w:rsid w:val="00BB2F9B"/>
    <w:rsid w:val="00BB3FF8"/>
    <w:rsid w:val="00BB58DA"/>
    <w:rsid w:val="00BC0B22"/>
    <w:rsid w:val="00BC12D0"/>
    <w:rsid w:val="00BC2F1E"/>
    <w:rsid w:val="00BC5C3F"/>
    <w:rsid w:val="00BD0050"/>
    <w:rsid w:val="00BD377E"/>
    <w:rsid w:val="00BD7436"/>
    <w:rsid w:val="00BE4019"/>
    <w:rsid w:val="00BE566F"/>
    <w:rsid w:val="00BE6F9D"/>
    <w:rsid w:val="00C00793"/>
    <w:rsid w:val="00C01073"/>
    <w:rsid w:val="00C05401"/>
    <w:rsid w:val="00C06F5B"/>
    <w:rsid w:val="00C074B8"/>
    <w:rsid w:val="00C07C52"/>
    <w:rsid w:val="00C12182"/>
    <w:rsid w:val="00C14844"/>
    <w:rsid w:val="00C1488D"/>
    <w:rsid w:val="00C30B8B"/>
    <w:rsid w:val="00C33114"/>
    <w:rsid w:val="00C34EFB"/>
    <w:rsid w:val="00C35242"/>
    <w:rsid w:val="00C36DEA"/>
    <w:rsid w:val="00C41789"/>
    <w:rsid w:val="00C56B0E"/>
    <w:rsid w:val="00C56B51"/>
    <w:rsid w:val="00C56DD6"/>
    <w:rsid w:val="00C57D0E"/>
    <w:rsid w:val="00C60637"/>
    <w:rsid w:val="00C72192"/>
    <w:rsid w:val="00C75650"/>
    <w:rsid w:val="00C7624A"/>
    <w:rsid w:val="00C7752B"/>
    <w:rsid w:val="00C81565"/>
    <w:rsid w:val="00C83028"/>
    <w:rsid w:val="00C84795"/>
    <w:rsid w:val="00C90984"/>
    <w:rsid w:val="00C91E88"/>
    <w:rsid w:val="00C955AD"/>
    <w:rsid w:val="00C96271"/>
    <w:rsid w:val="00C969D8"/>
    <w:rsid w:val="00C97261"/>
    <w:rsid w:val="00CA0D3A"/>
    <w:rsid w:val="00CA1539"/>
    <w:rsid w:val="00CA2F88"/>
    <w:rsid w:val="00CB00B6"/>
    <w:rsid w:val="00CB1520"/>
    <w:rsid w:val="00CB15B1"/>
    <w:rsid w:val="00CB2318"/>
    <w:rsid w:val="00CC6FD0"/>
    <w:rsid w:val="00CE3A12"/>
    <w:rsid w:val="00CE524B"/>
    <w:rsid w:val="00CE5FA4"/>
    <w:rsid w:val="00CE6EF2"/>
    <w:rsid w:val="00CE7FDC"/>
    <w:rsid w:val="00CF0A6D"/>
    <w:rsid w:val="00CF3560"/>
    <w:rsid w:val="00CF53D0"/>
    <w:rsid w:val="00CF5E2B"/>
    <w:rsid w:val="00CF6EBA"/>
    <w:rsid w:val="00D01A2A"/>
    <w:rsid w:val="00D02B70"/>
    <w:rsid w:val="00D04B37"/>
    <w:rsid w:val="00D05053"/>
    <w:rsid w:val="00D069DF"/>
    <w:rsid w:val="00D100D2"/>
    <w:rsid w:val="00D14D79"/>
    <w:rsid w:val="00D1502A"/>
    <w:rsid w:val="00D15705"/>
    <w:rsid w:val="00D2258B"/>
    <w:rsid w:val="00D24091"/>
    <w:rsid w:val="00D25FE4"/>
    <w:rsid w:val="00D26999"/>
    <w:rsid w:val="00D26BBB"/>
    <w:rsid w:val="00D41F70"/>
    <w:rsid w:val="00D42316"/>
    <w:rsid w:val="00D42D61"/>
    <w:rsid w:val="00D463F1"/>
    <w:rsid w:val="00D50F13"/>
    <w:rsid w:val="00D5205D"/>
    <w:rsid w:val="00D54F04"/>
    <w:rsid w:val="00D55921"/>
    <w:rsid w:val="00D56B12"/>
    <w:rsid w:val="00D57239"/>
    <w:rsid w:val="00D66068"/>
    <w:rsid w:val="00D67032"/>
    <w:rsid w:val="00D7028D"/>
    <w:rsid w:val="00D720FF"/>
    <w:rsid w:val="00D7681F"/>
    <w:rsid w:val="00D825D9"/>
    <w:rsid w:val="00D85B82"/>
    <w:rsid w:val="00D86673"/>
    <w:rsid w:val="00D87816"/>
    <w:rsid w:val="00D91856"/>
    <w:rsid w:val="00D92795"/>
    <w:rsid w:val="00D93484"/>
    <w:rsid w:val="00DA406F"/>
    <w:rsid w:val="00DA47A1"/>
    <w:rsid w:val="00DB1F11"/>
    <w:rsid w:val="00DB3ED2"/>
    <w:rsid w:val="00DB4884"/>
    <w:rsid w:val="00DB659D"/>
    <w:rsid w:val="00DC0DB7"/>
    <w:rsid w:val="00DC120B"/>
    <w:rsid w:val="00DC2779"/>
    <w:rsid w:val="00DC37C2"/>
    <w:rsid w:val="00DC4026"/>
    <w:rsid w:val="00DC406D"/>
    <w:rsid w:val="00DC4ACE"/>
    <w:rsid w:val="00DD103F"/>
    <w:rsid w:val="00DD333B"/>
    <w:rsid w:val="00DD40F3"/>
    <w:rsid w:val="00DD6BD7"/>
    <w:rsid w:val="00DD7C69"/>
    <w:rsid w:val="00DE1707"/>
    <w:rsid w:val="00DE5D8E"/>
    <w:rsid w:val="00DE618B"/>
    <w:rsid w:val="00DF19C6"/>
    <w:rsid w:val="00DF1AC3"/>
    <w:rsid w:val="00DF2292"/>
    <w:rsid w:val="00DF464D"/>
    <w:rsid w:val="00E00C9B"/>
    <w:rsid w:val="00E11216"/>
    <w:rsid w:val="00E11355"/>
    <w:rsid w:val="00E130E7"/>
    <w:rsid w:val="00E20B1F"/>
    <w:rsid w:val="00E20EB0"/>
    <w:rsid w:val="00E30F41"/>
    <w:rsid w:val="00E36A13"/>
    <w:rsid w:val="00E378EC"/>
    <w:rsid w:val="00E51B56"/>
    <w:rsid w:val="00E540A1"/>
    <w:rsid w:val="00E54A3B"/>
    <w:rsid w:val="00E56E63"/>
    <w:rsid w:val="00E63F87"/>
    <w:rsid w:val="00E70636"/>
    <w:rsid w:val="00E730B0"/>
    <w:rsid w:val="00E81D7E"/>
    <w:rsid w:val="00E92AE7"/>
    <w:rsid w:val="00E934C7"/>
    <w:rsid w:val="00E97C83"/>
    <w:rsid w:val="00EA0194"/>
    <w:rsid w:val="00EA0D2F"/>
    <w:rsid w:val="00EA10A7"/>
    <w:rsid w:val="00EA1889"/>
    <w:rsid w:val="00EA1983"/>
    <w:rsid w:val="00EA2D18"/>
    <w:rsid w:val="00EA5F07"/>
    <w:rsid w:val="00EB6E33"/>
    <w:rsid w:val="00EBEC62"/>
    <w:rsid w:val="00EC19D6"/>
    <w:rsid w:val="00EC3534"/>
    <w:rsid w:val="00EC492D"/>
    <w:rsid w:val="00EC4AB4"/>
    <w:rsid w:val="00EC7446"/>
    <w:rsid w:val="00ED1742"/>
    <w:rsid w:val="00ED5DF8"/>
    <w:rsid w:val="00ED6E26"/>
    <w:rsid w:val="00EE09BE"/>
    <w:rsid w:val="00EF441A"/>
    <w:rsid w:val="00EF6342"/>
    <w:rsid w:val="00EF6C3E"/>
    <w:rsid w:val="00EF6FF8"/>
    <w:rsid w:val="00EF725C"/>
    <w:rsid w:val="00EF728A"/>
    <w:rsid w:val="00EF73B1"/>
    <w:rsid w:val="00F03C80"/>
    <w:rsid w:val="00F046B7"/>
    <w:rsid w:val="00F04BD4"/>
    <w:rsid w:val="00F10673"/>
    <w:rsid w:val="00F109F6"/>
    <w:rsid w:val="00F12219"/>
    <w:rsid w:val="00F13894"/>
    <w:rsid w:val="00F143F8"/>
    <w:rsid w:val="00F15ADA"/>
    <w:rsid w:val="00F170CC"/>
    <w:rsid w:val="00F17D6B"/>
    <w:rsid w:val="00F20B1C"/>
    <w:rsid w:val="00F22187"/>
    <w:rsid w:val="00F24A04"/>
    <w:rsid w:val="00F251E7"/>
    <w:rsid w:val="00F307DB"/>
    <w:rsid w:val="00F35573"/>
    <w:rsid w:val="00F36377"/>
    <w:rsid w:val="00F3732B"/>
    <w:rsid w:val="00F428F6"/>
    <w:rsid w:val="00F42B8D"/>
    <w:rsid w:val="00F441B3"/>
    <w:rsid w:val="00F46342"/>
    <w:rsid w:val="00F47AB5"/>
    <w:rsid w:val="00F5366E"/>
    <w:rsid w:val="00F53F78"/>
    <w:rsid w:val="00F548F1"/>
    <w:rsid w:val="00F57F53"/>
    <w:rsid w:val="00F65059"/>
    <w:rsid w:val="00F65650"/>
    <w:rsid w:val="00F65B26"/>
    <w:rsid w:val="00F71DA6"/>
    <w:rsid w:val="00F725BA"/>
    <w:rsid w:val="00F726A4"/>
    <w:rsid w:val="00F72D8E"/>
    <w:rsid w:val="00F73305"/>
    <w:rsid w:val="00F7356F"/>
    <w:rsid w:val="00F74236"/>
    <w:rsid w:val="00F7616F"/>
    <w:rsid w:val="00F763FC"/>
    <w:rsid w:val="00F771FB"/>
    <w:rsid w:val="00F8232C"/>
    <w:rsid w:val="00F8276E"/>
    <w:rsid w:val="00F86E0C"/>
    <w:rsid w:val="00F92930"/>
    <w:rsid w:val="00F9609B"/>
    <w:rsid w:val="00FA035E"/>
    <w:rsid w:val="00FA0647"/>
    <w:rsid w:val="00FA3223"/>
    <w:rsid w:val="00FA3345"/>
    <w:rsid w:val="00FA496F"/>
    <w:rsid w:val="00FB28F2"/>
    <w:rsid w:val="00FB3C4C"/>
    <w:rsid w:val="00FB5967"/>
    <w:rsid w:val="00FC0D40"/>
    <w:rsid w:val="00FC10DB"/>
    <w:rsid w:val="00FC443B"/>
    <w:rsid w:val="00FD1361"/>
    <w:rsid w:val="00FD2D0A"/>
    <w:rsid w:val="00FD7A81"/>
    <w:rsid w:val="00FE20C5"/>
    <w:rsid w:val="00FF0E8E"/>
    <w:rsid w:val="00FF191B"/>
    <w:rsid w:val="00FF4543"/>
    <w:rsid w:val="00FF4B00"/>
    <w:rsid w:val="012B0EBD"/>
    <w:rsid w:val="01661FE8"/>
    <w:rsid w:val="01870122"/>
    <w:rsid w:val="019188D3"/>
    <w:rsid w:val="01A2BE8B"/>
    <w:rsid w:val="01B43DE8"/>
    <w:rsid w:val="01BDB41F"/>
    <w:rsid w:val="025C5E39"/>
    <w:rsid w:val="027A440D"/>
    <w:rsid w:val="028CF87F"/>
    <w:rsid w:val="02C464F4"/>
    <w:rsid w:val="02E23D88"/>
    <w:rsid w:val="02E56B87"/>
    <w:rsid w:val="03036F88"/>
    <w:rsid w:val="0354BF12"/>
    <w:rsid w:val="035DC0C6"/>
    <w:rsid w:val="03615EA9"/>
    <w:rsid w:val="03645C0C"/>
    <w:rsid w:val="0373CFB3"/>
    <w:rsid w:val="0377EBDE"/>
    <w:rsid w:val="038259AE"/>
    <w:rsid w:val="03B827E7"/>
    <w:rsid w:val="03CD7F90"/>
    <w:rsid w:val="03E7CB4A"/>
    <w:rsid w:val="0424A900"/>
    <w:rsid w:val="0429C249"/>
    <w:rsid w:val="0432594C"/>
    <w:rsid w:val="0498154C"/>
    <w:rsid w:val="04A83E32"/>
    <w:rsid w:val="04C3824F"/>
    <w:rsid w:val="04F861F0"/>
    <w:rsid w:val="04FA145A"/>
    <w:rsid w:val="050CF946"/>
    <w:rsid w:val="052AEB85"/>
    <w:rsid w:val="056A9885"/>
    <w:rsid w:val="0580F5FB"/>
    <w:rsid w:val="0592264C"/>
    <w:rsid w:val="05A4FA61"/>
    <w:rsid w:val="05A9A988"/>
    <w:rsid w:val="05C319C3"/>
    <w:rsid w:val="05FB80DA"/>
    <w:rsid w:val="063C9950"/>
    <w:rsid w:val="065DF54D"/>
    <w:rsid w:val="06762FAE"/>
    <w:rsid w:val="06941E5B"/>
    <w:rsid w:val="06E285A5"/>
    <w:rsid w:val="06F64420"/>
    <w:rsid w:val="073B526A"/>
    <w:rsid w:val="0745D331"/>
    <w:rsid w:val="074746FF"/>
    <w:rsid w:val="07A37128"/>
    <w:rsid w:val="07A6F648"/>
    <w:rsid w:val="07B2A3B0"/>
    <w:rsid w:val="07B78735"/>
    <w:rsid w:val="07D3D6D3"/>
    <w:rsid w:val="0808102B"/>
    <w:rsid w:val="080DFB95"/>
    <w:rsid w:val="0819C29E"/>
    <w:rsid w:val="0827DE5B"/>
    <w:rsid w:val="083E9F09"/>
    <w:rsid w:val="084E73EE"/>
    <w:rsid w:val="087698DE"/>
    <w:rsid w:val="08811136"/>
    <w:rsid w:val="089F1C81"/>
    <w:rsid w:val="089F7048"/>
    <w:rsid w:val="08A11C0C"/>
    <w:rsid w:val="08B80835"/>
    <w:rsid w:val="08C80E63"/>
    <w:rsid w:val="094B11E5"/>
    <w:rsid w:val="094D8B95"/>
    <w:rsid w:val="09631DF9"/>
    <w:rsid w:val="09821D89"/>
    <w:rsid w:val="09883C07"/>
    <w:rsid w:val="098B77D5"/>
    <w:rsid w:val="098E5E11"/>
    <w:rsid w:val="0990475D"/>
    <w:rsid w:val="09B97817"/>
    <w:rsid w:val="09BBF194"/>
    <w:rsid w:val="09C323FC"/>
    <w:rsid w:val="09CF1914"/>
    <w:rsid w:val="09D5883B"/>
    <w:rsid w:val="0A00405E"/>
    <w:rsid w:val="0A37382C"/>
    <w:rsid w:val="0A59BF35"/>
    <w:rsid w:val="0A89E022"/>
    <w:rsid w:val="0ACDCDB6"/>
    <w:rsid w:val="0AD608A9"/>
    <w:rsid w:val="0AE32117"/>
    <w:rsid w:val="0AEA4472"/>
    <w:rsid w:val="0AF68128"/>
    <w:rsid w:val="0AF7A3AE"/>
    <w:rsid w:val="0B118A4A"/>
    <w:rsid w:val="0B244DDC"/>
    <w:rsid w:val="0B3DEA0D"/>
    <w:rsid w:val="0B4F14C4"/>
    <w:rsid w:val="0B58303F"/>
    <w:rsid w:val="0B5EF45D"/>
    <w:rsid w:val="0B79AAA8"/>
    <w:rsid w:val="0B9506DF"/>
    <w:rsid w:val="0B9A2D09"/>
    <w:rsid w:val="0B9FD38A"/>
    <w:rsid w:val="0BA3BD12"/>
    <w:rsid w:val="0BC4C0D5"/>
    <w:rsid w:val="0BC5B3F6"/>
    <w:rsid w:val="0BED20C3"/>
    <w:rsid w:val="0C213D5D"/>
    <w:rsid w:val="0C290C82"/>
    <w:rsid w:val="0C5026BF"/>
    <w:rsid w:val="0C6E1A5B"/>
    <w:rsid w:val="0C9F8F7A"/>
    <w:rsid w:val="0CD3D2A7"/>
    <w:rsid w:val="0D0840EF"/>
    <w:rsid w:val="0D21863D"/>
    <w:rsid w:val="0D23DC4C"/>
    <w:rsid w:val="0D4B2919"/>
    <w:rsid w:val="0D5F0A2D"/>
    <w:rsid w:val="0D8B3771"/>
    <w:rsid w:val="0DC431B5"/>
    <w:rsid w:val="0E1429F7"/>
    <w:rsid w:val="0E16167B"/>
    <w:rsid w:val="0E2162F9"/>
    <w:rsid w:val="0E41306E"/>
    <w:rsid w:val="0E41DC52"/>
    <w:rsid w:val="0E4C1934"/>
    <w:rsid w:val="0E5B1D67"/>
    <w:rsid w:val="0E7FBF27"/>
    <w:rsid w:val="0F0E5521"/>
    <w:rsid w:val="0F2D3058"/>
    <w:rsid w:val="0F3EF1A8"/>
    <w:rsid w:val="0F591E83"/>
    <w:rsid w:val="0F5EE85A"/>
    <w:rsid w:val="0F692684"/>
    <w:rsid w:val="0FD4C835"/>
    <w:rsid w:val="1030CDAE"/>
    <w:rsid w:val="105EF20E"/>
    <w:rsid w:val="107446D1"/>
    <w:rsid w:val="10765BD7"/>
    <w:rsid w:val="10A9036B"/>
    <w:rsid w:val="10D9BA57"/>
    <w:rsid w:val="11151114"/>
    <w:rsid w:val="11248753"/>
    <w:rsid w:val="114E9B21"/>
    <w:rsid w:val="114F4563"/>
    <w:rsid w:val="11A2DDA8"/>
    <w:rsid w:val="11C771C3"/>
    <w:rsid w:val="11CE35E1"/>
    <w:rsid w:val="1266C390"/>
    <w:rsid w:val="128F4872"/>
    <w:rsid w:val="12CE6D53"/>
    <w:rsid w:val="12E71649"/>
    <w:rsid w:val="130361FC"/>
    <w:rsid w:val="132DAEBA"/>
    <w:rsid w:val="133A5932"/>
    <w:rsid w:val="13AD2C74"/>
    <w:rsid w:val="13C37C45"/>
    <w:rsid w:val="13D892EE"/>
    <w:rsid w:val="13F4CD1E"/>
    <w:rsid w:val="13FBAEA3"/>
    <w:rsid w:val="143C97A7"/>
    <w:rsid w:val="14698E58"/>
    <w:rsid w:val="14A29868"/>
    <w:rsid w:val="14AC1203"/>
    <w:rsid w:val="14CD2041"/>
    <w:rsid w:val="14DD47C4"/>
    <w:rsid w:val="1536F7B5"/>
    <w:rsid w:val="1536FEBA"/>
    <w:rsid w:val="156AD8D2"/>
    <w:rsid w:val="15906102"/>
    <w:rsid w:val="15CA5A7E"/>
    <w:rsid w:val="15D76BD3"/>
    <w:rsid w:val="15F8BBD0"/>
    <w:rsid w:val="16058EB6"/>
    <w:rsid w:val="161D037E"/>
    <w:rsid w:val="1636C322"/>
    <w:rsid w:val="163EA076"/>
    <w:rsid w:val="16576A56"/>
    <w:rsid w:val="1670C905"/>
    <w:rsid w:val="16C0808F"/>
    <w:rsid w:val="16C7ADAC"/>
    <w:rsid w:val="170AEFF1"/>
    <w:rsid w:val="17208DA7"/>
    <w:rsid w:val="1726EC1B"/>
    <w:rsid w:val="1766BD2B"/>
    <w:rsid w:val="1766EE0E"/>
    <w:rsid w:val="17B0B615"/>
    <w:rsid w:val="17B7F797"/>
    <w:rsid w:val="17CEAAD4"/>
    <w:rsid w:val="17FF3984"/>
    <w:rsid w:val="1819D378"/>
    <w:rsid w:val="183A71DE"/>
    <w:rsid w:val="186E9877"/>
    <w:rsid w:val="189AE3F8"/>
    <w:rsid w:val="189F0BF2"/>
    <w:rsid w:val="19028D8C"/>
    <w:rsid w:val="1921F049"/>
    <w:rsid w:val="1950D30F"/>
    <w:rsid w:val="195477B9"/>
    <w:rsid w:val="1960AC24"/>
    <w:rsid w:val="19C18C3F"/>
    <w:rsid w:val="19C5C3CF"/>
    <w:rsid w:val="19D7E909"/>
    <w:rsid w:val="19E9D06D"/>
    <w:rsid w:val="19EA8453"/>
    <w:rsid w:val="1A3E49F5"/>
    <w:rsid w:val="1A847B79"/>
    <w:rsid w:val="1A9537D2"/>
    <w:rsid w:val="1AFA06F8"/>
    <w:rsid w:val="1B0510F7"/>
    <w:rsid w:val="1B0D853F"/>
    <w:rsid w:val="1B10203A"/>
    <w:rsid w:val="1B362CA3"/>
    <w:rsid w:val="1B6AC7F9"/>
    <w:rsid w:val="1BABACE9"/>
    <w:rsid w:val="1BDA1A56"/>
    <w:rsid w:val="1BE4F8A7"/>
    <w:rsid w:val="1C01BA39"/>
    <w:rsid w:val="1C584DDE"/>
    <w:rsid w:val="1C628D00"/>
    <w:rsid w:val="1C65474B"/>
    <w:rsid w:val="1C8DF586"/>
    <w:rsid w:val="1CB6B35C"/>
    <w:rsid w:val="1D21712F"/>
    <w:rsid w:val="1D3520D5"/>
    <w:rsid w:val="1D89D972"/>
    <w:rsid w:val="1D9908E2"/>
    <w:rsid w:val="1D9F15A2"/>
    <w:rsid w:val="1DB54902"/>
    <w:rsid w:val="1DCCD894"/>
    <w:rsid w:val="1DCE352E"/>
    <w:rsid w:val="1DDD794E"/>
    <w:rsid w:val="1E4D55C0"/>
    <w:rsid w:val="1E821E57"/>
    <w:rsid w:val="1EA7F344"/>
    <w:rsid w:val="1EBD2A59"/>
    <w:rsid w:val="1EFCE2F2"/>
    <w:rsid w:val="1F3E1824"/>
    <w:rsid w:val="1F9A3392"/>
    <w:rsid w:val="1FE1111A"/>
    <w:rsid w:val="1FFCFA08"/>
    <w:rsid w:val="200AC88F"/>
    <w:rsid w:val="206F5510"/>
    <w:rsid w:val="20994E02"/>
    <w:rsid w:val="20AD8B79"/>
    <w:rsid w:val="20AE4790"/>
    <w:rsid w:val="212323E0"/>
    <w:rsid w:val="21262E95"/>
    <w:rsid w:val="214E7D5B"/>
    <w:rsid w:val="2182534F"/>
    <w:rsid w:val="2184F682"/>
    <w:rsid w:val="2189E379"/>
    <w:rsid w:val="21A99C1C"/>
    <w:rsid w:val="21B9BF19"/>
    <w:rsid w:val="21E4A8C6"/>
    <w:rsid w:val="221C3EEC"/>
    <w:rsid w:val="223E6108"/>
    <w:rsid w:val="22481947"/>
    <w:rsid w:val="224E1A39"/>
    <w:rsid w:val="227BA3E2"/>
    <w:rsid w:val="22A049B7"/>
    <w:rsid w:val="22DE1069"/>
    <w:rsid w:val="231C11E6"/>
    <w:rsid w:val="231EFC30"/>
    <w:rsid w:val="23222576"/>
    <w:rsid w:val="2324C0B9"/>
    <w:rsid w:val="2358E78B"/>
    <w:rsid w:val="235F281D"/>
    <w:rsid w:val="23B6CF31"/>
    <w:rsid w:val="23CD7C6E"/>
    <w:rsid w:val="240D06BF"/>
    <w:rsid w:val="243C1A18"/>
    <w:rsid w:val="24577729"/>
    <w:rsid w:val="24942CD4"/>
    <w:rsid w:val="24E2E180"/>
    <w:rsid w:val="2510FDD2"/>
    <w:rsid w:val="251D23D5"/>
    <w:rsid w:val="251D4F80"/>
    <w:rsid w:val="25226DDA"/>
    <w:rsid w:val="255E8354"/>
    <w:rsid w:val="2580E728"/>
    <w:rsid w:val="2581B8B3"/>
    <w:rsid w:val="260239B9"/>
    <w:rsid w:val="260E529A"/>
    <w:rsid w:val="261BB278"/>
    <w:rsid w:val="264B5AB3"/>
    <w:rsid w:val="266E00D0"/>
    <w:rsid w:val="268D303C"/>
    <w:rsid w:val="26D0422F"/>
    <w:rsid w:val="26E57915"/>
    <w:rsid w:val="270AD566"/>
    <w:rsid w:val="2714CEF7"/>
    <w:rsid w:val="271853B6"/>
    <w:rsid w:val="272F2D52"/>
    <w:rsid w:val="27ADE051"/>
    <w:rsid w:val="27E35B18"/>
    <w:rsid w:val="27F6AAD3"/>
    <w:rsid w:val="27FE2A36"/>
    <w:rsid w:val="28014767"/>
    <w:rsid w:val="28164B58"/>
    <w:rsid w:val="28338CFE"/>
    <w:rsid w:val="285311F2"/>
    <w:rsid w:val="2856442F"/>
    <w:rsid w:val="28788264"/>
    <w:rsid w:val="28A7218C"/>
    <w:rsid w:val="28F54860"/>
    <w:rsid w:val="2902DD8C"/>
    <w:rsid w:val="292E35C5"/>
    <w:rsid w:val="294024E3"/>
    <w:rsid w:val="2949EC7F"/>
    <w:rsid w:val="2960AC52"/>
    <w:rsid w:val="296EB04B"/>
    <w:rsid w:val="2994023D"/>
    <w:rsid w:val="29CBB719"/>
    <w:rsid w:val="29CF5D5F"/>
    <w:rsid w:val="29E46EF5"/>
    <w:rsid w:val="29E49BC2"/>
    <w:rsid w:val="2A00C72A"/>
    <w:rsid w:val="2A2ABB5D"/>
    <w:rsid w:val="2A44F052"/>
    <w:rsid w:val="2A461F8E"/>
    <w:rsid w:val="2A619B5B"/>
    <w:rsid w:val="2A681D54"/>
    <w:rsid w:val="2A7D88C6"/>
    <w:rsid w:val="2A7DF323"/>
    <w:rsid w:val="2A984B39"/>
    <w:rsid w:val="2AA8FBD6"/>
    <w:rsid w:val="2AB2776B"/>
    <w:rsid w:val="2AB49AA9"/>
    <w:rsid w:val="2AD554E7"/>
    <w:rsid w:val="2AE60F0F"/>
    <w:rsid w:val="2AE9AD64"/>
    <w:rsid w:val="2AFC6C10"/>
    <w:rsid w:val="2B01ADBB"/>
    <w:rsid w:val="2B1F8476"/>
    <w:rsid w:val="2B34E84C"/>
    <w:rsid w:val="2B72268D"/>
    <w:rsid w:val="2B803F56"/>
    <w:rsid w:val="2BA4BD67"/>
    <w:rsid w:val="2BDE4689"/>
    <w:rsid w:val="2BF82BA6"/>
    <w:rsid w:val="2BF9D0DB"/>
    <w:rsid w:val="2BFC567F"/>
    <w:rsid w:val="2C0304D7"/>
    <w:rsid w:val="2C31B599"/>
    <w:rsid w:val="2C34CD6C"/>
    <w:rsid w:val="2C34F88A"/>
    <w:rsid w:val="2C448D3B"/>
    <w:rsid w:val="2C46AAFD"/>
    <w:rsid w:val="2C7D4ECF"/>
    <w:rsid w:val="2C821661"/>
    <w:rsid w:val="2C983C71"/>
    <w:rsid w:val="2CAE3890"/>
    <w:rsid w:val="2CCE8FA5"/>
    <w:rsid w:val="2CEC4A8E"/>
    <w:rsid w:val="2D338B21"/>
    <w:rsid w:val="2D3960D9"/>
    <w:rsid w:val="2D41E9FC"/>
    <w:rsid w:val="2D4A9C37"/>
    <w:rsid w:val="2D989265"/>
    <w:rsid w:val="2DBF1B72"/>
    <w:rsid w:val="2DC9E80D"/>
    <w:rsid w:val="2E440671"/>
    <w:rsid w:val="2E54A7F9"/>
    <w:rsid w:val="2E5A472A"/>
    <w:rsid w:val="2E7A457B"/>
    <w:rsid w:val="2E7D20C0"/>
    <w:rsid w:val="2E9D9EC4"/>
    <w:rsid w:val="2E9DC120"/>
    <w:rsid w:val="2EAF36D9"/>
    <w:rsid w:val="2ED8CCC7"/>
    <w:rsid w:val="2F07CE1A"/>
    <w:rsid w:val="2F31E7DB"/>
    <w:rsid w:val="2F3B8E77"/>
    <w:rsid w:val="2F4F77D8"/>
    <w:rsid w:val="2F51A61F"/>
    <w:rsid w:val="2F76C028"/>
    <w:rsid w:val="2FAF431D"/>
    <w:rsid w:val="2FBBE288"/>
    <w:rsid w:val="2FBE96DB"/>
    <w:rsid w:val="3012D672"/>
    <w:rsid w:val="3024CC69"/>
    <w:rsid w:val="306FD8B7"/>
    <w:rsid w:val="30D75ED8"/>
    <w:rsid w:val="30E6E783"/>
    <w:rsid w:val="311A2BAD"/>
    <w:rsid w:val="31355985"/>
    <w:rsid w:val="315AA554"/>
    <w:rsid w:val="3163457F"/>
    <w:rsid w:val="3196BCA7"/>
    <w:rsid w:val="31A2AD60"/>
    <w:rsid w:val="31AAE629"/>
    <w:rsid w:val="31C1C841"/>
    <w:rsid w:val="31DB5A58"/>
    <w:rsid w:val="31F450CB"/>
    <w:rsid w:val="3231ED77"/>
    <w:rsid w:val="3272CD01"/>
    <w:rsid w:val="3288DDA9"/>
    <w:rsid w:val="32AFB41F"/>
    <w:rsid w:val="32BBFB41"/>
    <w:rsid w:val="32D47B0B"/>
    <w:rsid w:val="330208FF"/>
    <w:rsid w:val="3306ED02"/>
    <w:rsid w:val="3316F66D"/>
    <w:rsid w:val="332794A1"/>
    <w:rsid w:val="332A5AA6"/>
    <w:rsid w:val="3346D51E"/>
    <w:rsid w:val="334D4598"/>
    <w:rsid w:val="3387A2B5"/>
    <w:rsid w:val="33A96B5F"/>
    <w:rsid w:val="33DEBB5A"/>
    <w:rsid w:val="33ED735E"/>
    <w:rsid w:val="3401FAF8"/>
    <w:rsid w:val="3402DB10"/>
    <w:rsid w:val="34072034"/>
    <w:rsid w:val="3425592A"/>
    <w:rsid w:val="3457CBA2"/>
    <w:rsid w:val="34606D9B"/>
    <w:rsid w:val="348ACDAC"/>
    <w:rsid w:val="349D78EF"/>
    <w:rsid w:val="34A3257B"/>
    <w:rsid w:val="34B15BC8"/>
    <w:rsid w:val="34B85DF0"/>
    <w:rsid w:val="34FC9507"/>
    <w:rsid w:val="352CD878"/>
    <w:rsid w:val="352DF35E"/>
    <w:rsid w:val="35372373"/>
    <w:rsid w:val="3591EBBD"/>
    <w:rsid w:val="35A85D3F"/>
    <w:rsid w:val="35B0A99D"/>
    <w:rsid w:val="35F39C03"/>
    <w:rsid w:val="35F4F93E"/>
    <w:rsid w:val="35F837D9"/>
    <w:rsid w:val="36091AF9"/>
    <w:rsid w:val="36200E93"/>
    <w:rsid w:val="36278666"/>
    <w:rsid w:val="365045CB"/>
    <w:rsid w:val="3665685A"/>
    <w:rsid w:val="367E574C"/>
    <w:rsid w:val="367E75E0"/>
    <w:rsid w:val="3681FFE2"/>
    <w:rsid w:val="36EB27A2"/>
    <w:rsid w:val="3723A35B"/>
    <w:rsid w:val="3733006C"/>
    <w:rsid w:val="374CA5D0"/>
    <w:rsid w:val="375CF9EC"/>
    <w:rsid w:val="377C17D8"/>
    <w:rsid w:val="378577A7"/>
    <w:rsid w:val="379DD425"/>
    <w:rsid w:val="37B231CC"/>
    <w:rsid w:val="37BDF2E5"/>
    <w:rsid w:val="37C26BAC"/>
    <w:rsid w:val="37D90D09"/>
    <w:rsid w:val="37D9AA40"/>
    <w:rsid w:val="380F9A86"/>
    <w:rsid w:val="381AC78E"/>
    <w:rsid w:val="38247051"/>
    <w:rsid w:val="3827C2EE"/>
    <w:rsid w:val="38304675"/>
    <w:rsid w:val="383CF1FD"/>
    <w:rsid w:val="386D2E28"/>
    <w:rsid w:val="387689BD"/>
    <w:rsid w:val="387B1A93"/>
    <w:rsid w:val="389883DB"/>
    <w:rsid w:val="38B0D7CD"/>
    <w:rsid w:val="38B815D9"/>
    <w:rsid w:val="39091831"/>
    <w:rsid w:val="391E19A8"/>
    <w:rsid w:val="394B2921"/>
    <w:rsid w:val="396497DE"/>
    <w:rsid w:val="397FC96C"/>
    <w:rsid w:val="39B07673"/>
    <w:rsid w:val="39C58AA8"/>
    <w:rsid w:val="39D4B35A"/>
    <w:rsid w:val="3A01F3E9"/>
    <w:rsid w:val="3A124EA6"/>
    <w:rsid w:val="3A225D5F"/>
    <w:rsid w:val="3A33663B"/>
    <w:rsid w:val="3A7D49A6"/>
    <w:rsid w:val="3AAC204F"/>
    <w:rsid w:val="3AC70D26"/>
    <w:rsid w:val="3AD72F38"/>
    <w:rsid w:val="3B0F4261"/>
    <w:rsid w:val="3B155166"/>
    <w:rsid w:val="3B28F6A3"/>
    <w:rsid w:val="3B41573F"/>
    <w:rsid w:val="3B4D19A5"/>
    <w:rsid w:val="3B62D7EB"/>
    <w:rsid w:val="3B720D5F"/>
    <w:rsid w:val="3B99DA2E"/>
    <w:rsid w:val="3BAA6076"/>
    <w:rsid w:val="3BC751C3"/>
    <w:rsid w:val="3BF59B7A"/>
    <w:rsid w:val="3BFFA4EF"/>
    <w:rsid w:val="3C1FD2FB"/>
    <w:rsid w:val="3C235998"/>
    <w:rsid w:val="3C30720F"/>
    <w:rsid w:val="3C42E164"/>
    <w:rsid w:val="3C62DD87"/>
    <w:rsid w:val="3C7CA253"/>
    <w:rsid w:val="3CA5F826"/>
    <w:rsid w:val="3CBE7B6F"/>
    <w:rsid w:val="3D145A8A"/>
    <w:rsid w:val="3D191F71"/>
    <w:rsid w:val="3D5A28F1"/>
    <w:rsid w:val="3D803867"/>
    <w:rsid w:val="3DB9DEE5"/>
    <w:rsid w:val="3DDAB02E"/>
    <w:rsid w:val="3DE0A296"/>
    <w:rsid w:val="3DE40372"/>
    <w:rsid w:val="3DFBFD7A"/>
    <w:rsid w:val="3DFEADE8"/>
    <w:rsid w:val="3E08297D"/>
    <w:rsid w:val="3E196829"/>
    <w:rsid w:val="3E2CF089"/>
    <w:rsid w:val="3E6AD54A"/>
    <w:rsid w:val="3E6E470B"/>
    <w:rsid w:val="3E8B06B5"/>
    <w:rsid w:val="3EA0EE08"/>
    <w:rsid w:val="3EB02AEB"/>
    <w:rsid w:val="3ED3BABE"/>
    <w:rsid w:val="3EE06377"/>
    <w:rsid w:val="3EFCFF62"/>
    <w:rsid w:val="3F14031C"/>
    <w:rsid w:val="3F15E3C6"/>
    <w:rsid w:val="3F19C8CF"/>
    <w:rsid w:val="3F2247FA"/>
    <w:rsid w:val="3F394797"/>
    <w:rsid w:val="3F59DD78"/>
    <w:rsid w:val="3FCBEBC4"/>
    <w:rsid w:val="3FECA9AB"/>
    <w:rsid w:val="40006901"/>
    <w:rsid w:val="40078712"/>
    <w:rsid w:val="40091FD5"/>
    <w:rsid w:val="405C7ABC"/>
    <w:rsid w:val="4062DD70"/>
    <w:rsid w:val="40A03BD1"/>
    <w:rsid w:val="40B76685"/>
    <w:rsid w:val="40EE8C5B"/>
    <w:rsid w:val="40FA4BF8"/>
    <w:rsid w:val="41258892"/>
    <w:rsid w:val="41292B8D"/>
    <w:rsid w:val="41364EAA"/>
    <w:rsid w:val="415D6A86"/>
    <w:rsid w:val="41788D65"/>
    <w:rsid w:val="41796949"/>
    <w:rsid w:val="4180018C"/>
    <w:rsid w:val="4199903D"/>
    <w:rsid w:val="41A2760C"/>
    <w:rsid w:val="41BF1E1A"/>
    <w:rsid w:val="41D42732"/>
    <w:rsid w:val="421C6F21"/>
    <w:rsid w:val="422B48E4"/>
    <w:rsid w:val="4235AAC0"/>
    <w:rsid w:val="423696BF"/>
    <w:rsid w:val="42393317"/>
    <w:rsid w:val="42497BD9"/>
    <w:rsid w:val="42655113"/>
    <w:rsid w:val="427BE3CF"/>
    <w:rsid w:val="427F9A82"/>
    <w:rsid w:val="42948590"/>
    <w:rsid w:val="42961C59"/>
    <w:rsid w:val="42B11189"/>
    <w:rsid w:val="42D0588F"/>
    <w:rsid w:val="430B66C7"/>
    <w:rsid w:val="431539AA"/>
    <w:rsid w:val="4318CEED"/>
    <w:rsid w:val="433E466D"/>
    <w:rsid w:val="436524C3"/>
    <w:rsid w:val="4368F1A2"/>
    <w:rsid w:val="43697505"/>
    <w:rsid w:val="43AAF527"/>
    <w:rsid w:val="43AF2706"/>
    <w:rsid w:val="43B83F82"/>
    <w:rsid w:val="43BE5C7D"/>
    <w:rsid w:val="43CEFC37"/>
    <w:rsid w:val="43CF2015"/>
    <w:rsid w:val="43D10E86"/>
    <w:rsid w:val="43FEF665"/>
    <w:rsid w:val="440E1035"/>
    <w:rsid w:val="440E45B6"/>
    <w:rsid w:val="441A9C1B"/>
    <w:rsid w:val="44207549"/>
    <w:rsid w:val="44408655"/>
    <w:rsid w:val="44AFD9E0"/>
    <w:rsid w:val="44C01ACE"/>
    <w:rsid w:val="44FFBDFA"/>
    <w:rsid w:val="45016493"/>
    <w:rsid w:val="450DB01A"/>
    <w:rsid w:val="452B8576"/>
    <w:rsid w:val="453A061F"/>
    <w:rsid w:val="457BF891"/>
    <w:rsid w:val="45811B8F"/>
    <w:rsid w:val="45EC63A3"/>
    <w:rsid w:val="4617DFFC"/>
    <w:rsid w:val="461F851C"/>
    <w:rsid w:val="4630360D"/>
    <w:rsid w:val="46345BD6"/>
    <w:rsid w:val="4673E65C"/>
    <w:rsid w:val="46C22FE4"/>
    <w:rsid w:val="46C2AE03"/>
    <w:rsid w:val="46C445D2"/>
    <w:rsid w:val="470DA4D2"/>
    <w:rsid w:val="476BC511"/>
    <w:rsid w:val="479290DD"/>
    <w:rsid w:val="47EB9BA8"/>
    <w:rsid w:val="47F09853"/>
    <w:rsid w:val="47F7BB90"/>
    <w:rsid w:val="48131702"/>
    <w:rsid w:val="4830F38A"/>
    <w:rsid w:val="483866CD"/>
    <w:rsid w:val="488BB0A5"/>
    <w:rsid w:val="489A9420"/>
    <w:rsid w:val="48AD5ECA"/>
    <w:rsid w:val="48DD66D9"/>
    <w:rsid w:val="4912FFF3"/>
    <w:rsid w:val="491C2A98"/>
    <w:rsid w:val="495AA4F7"/>
    <w:rsid w:val="49938BF1"/>
    <w:rsid w:val="499540FB"/>
    <w:rsid w:val="49B0021B"/>
    <w:rsid w:val="49B50FA5"/>
    <w:rsid w:val="49C82925"/>
    <w:rsid w:val="49E988AD"/>
    <w:rsid w:val="49EB1346"/>
    <w:rsid w:val="4A24E6E1"/>
    <w:rsid w:val="4A46E0FF"/>
    <w:rsid w:val="4A532D60"/>
    <w:rsid w:val="4A7E1C9F"/>
    <w:rsid w:val="4A896329"/>
    <w:rsid w:val="4AA6D502"/>
    <w:rsid w:val="4ABCAF93"/>
    <w:rsid w:val="4ABF4FBC"/>
    <w:rsid w:val="4AD228C2"/>
    <w:rsid w:val="4AEEA3F9"/>
    <w:rsid w:val="4B0B4965"/>
    <w:rsid w:val="4B4994BB"/>
    <w:rsid w:val="4B546B23"/>
    <w:rsid w:val="4B633D6F"/>
    <w:rsid w:val="4BA102EF"/>
    <w:rsid w:val="4BEBB5E9"/>
    <w:rsid w:val="4C0B1CFE"/>
    <w:rsid w:val="4C716385"/>
    <w:rsid w:val="4C9B2BB3"/>
    <w:rsid w:val="4CDB1C7E"/>
    <w:rsid w:val="4CE5B4DB"/>
    <w:rsid w:val="4D7A9F94"/>
    <w:rsid w:val="4DB58564"/>
    <w:rsid w:val="4E28EB89"/>
    <w:rsid w:val="4E315DAB"/>
    <w:rsid w:val="4E58DC59"/>
    <w:rsid w:val="4E62FC81"/>
    <w:rsid w:val="4E66FD14"/>
    <w:rsid w:val="4E6DF682"/>
    <w:rsid w:val="4E82EE43"/>
    <w:rsid w:val="4EAE6391"/>
    <w:rsid w:val="4ED21D6C"/>
    <w:rsid w:val="4EEB4280"/>
    <w:rsid w:val="4F0241D0"/>
    <w:rsid w:val="4F1E7BF5"/>
    <w:rsid w:val="4F39AA24"/>
    <w:rsid w:val="4F43FD3D"/>
    <w:rsid w:val="4F47069F"/>
    <w:rsid w:val="4F4C60C1"/>
    <w:rsid w:val="4F5155C5"/>
    <w:rsid w:val="4F7AC1F9"/>
    <w:rsid w:val="4F8B370D"/>
    <w:rsid w:val="4FAB6C7C"/>
    <w:rsid w:val="4FCD2E0C"/>
    <w:rsid w:val="4FCE9733"/>
    <w:rsid w:val="5008DA6D"/>
    <w:rsid w:val="504D0147"/>
    <w:rsid w:val="508B76E0"/>
    <w:rsid w:val="5092E73E"/>
    <w:rsid w:val="50ED2626"/>
    <w:rsid w:val="510E27AE"/>
    <w:rsid w:val="51114928"/>
    <w:rsid w:val="5136AD8D"/>
    <w:rsid w:val="515EAE02"/>
    <w:rsid w:val="517747B3"/>
    <w:rsid w:val="5186AA31"/>
    <w:rsid w:val="51D27EF3"/>
    <w:rsid w:val="521974D3"/>
    <w:rsid w:val="52199B71"/>
    <w:rsid w:val="52423762"/>
    <w:rsid w:val="524C7444"/>
    <w:rsid w:val="52AD1989"/>
    <w:rsid w:val="52D33B1F"/>
    <w:rsid w:val="52DEF652"/>
    <w:rsid w:val="52E30D3E"/>
    <w:rsid w:val="52E7460C"/>
    <w:rsid w:val="52F0BF94"/>
    <w:rsid w:val="533BA599"/>
    <w:rsid w:val="5375DAD8"/>
    <w:rsid w:val="53906AF3"/>
    <w:rsid w:val="539F99E9"/>
    <w:rsid w:val="53C38028"/>
    <w:rsid w:val="53CEBAFD"/>
    <w:rsid w:val="53E736C4"/>
    <w:rsid w:val="53F8BF29"/>
    <w:rsid w:val="54034934"/>
    <w:rsid w:val="54273D8A"/>
    <w:rsid w:val="5427D023"/>
    <w:rsid w:val="543279C5"/>
    <w:rsid w:val="547EDD9F"/>
    <w:rsid w:val="548006E6"/>
    <w:rsid w:val="54A09F2F"/>
    <w:rsid w:val="54B5F11A"/>
    <w:rsid w:val="54F2BFF9"/>
    <w:rsid w:val="54F76167"/>
    <w:rsid w:val="5536C5AF"/>
    <w:rsid w:val="5543C0F5"/>
    <w:rsid w:val="5578F3FE"/>
    <w:rsid w:val="55AD856A"/>
    <w:rsid w:val="55B2A57C"/>
    <w:rsid w:val="55B5F27A"/>
    <w:rsid w:val="55C9C7FC"/>
    <w:rsid w:val="55CECDF2"/>
    <w:rsid w:val="55E58494"/>
    <w:rsid w:val="561BC81B"/>
    <w:rsid w:val="561BD747"/>
    <w:rsid w:val="56673B34"/>
    <w:rsid w:val="56A14612"/>
    <w:rsid w:val="56A1EA47"/>
    <w:rsid w:val="56B046AD"/>
    <w:rsid w:val="56CE1F89"/>
    <w:rsid w:val="56DF9156"/>
    <w:rsid w:val="56EC5876"/>
    <w:rsid w:val="56ED0C94"/>
    <w:rsid w:val="56F0175F"/>
    <w:rsid w:val="5703D53A"/>
    <w:rsid w:val="570FDC51"/>
    <w:rsid w:val="572BC156"/>
    <w:rsid w:val="57514E8A"/>
    <w:rsid w:val="57704E2D"/>
    <w:rsid w:val="579F6E40"/>
    <w:rsid w:val="57DC971C"/>
    <w:rsid w:val="57F89F3E"/>
    <w:rsid w:val="58295431"/>
    <w:rsid w:val="58389D33"/>
    <w:rsid w:val="583A62B2"/>
    <w:rsid w:val="586D3A58"/>
    <w:rsid w:val="58800A01"/>
    <w:rsid w:val="58D0C6B5"/>
    <w:rsid w:val="58D1FDB8"/>
    <w:rsid w:val="5908000E"/>
    <w:rsid w:val="59198173"/>
    <w:rsid w:val="591C5B0D"/>
    <w:rsid w:val="5934CBBA"/>
    <w:rsid w:val="59868C5D"/>
    <w:rsid w:val="59F7C685"/>
    <w:rsid w:val="5A0C72F5"/>
    <w:rsid w:val="5A11168D"/>
    <w:rsid w:val="5A477D13"/>
    <w:rsid w:val="5A53293F"/>
    <w:rsid w:val="5A569FD4"/>
    <w:rsid w:val="5A5ECDF5"/>
    <w:rsid w:val="5A817C80"/>
    <w:rsid w:val="5A9ED825"/>
    <w:rsid w:val="5AB068D4"/>
    <w:rsid w:val="5AB2DC3E"/>
    <w:rsid w:val="5AB82B6E"/>
    <w:rsid w:val="5AC43794"/>
    <w:rsid w:val="5AE635F6"/>
    <w:rsid w:val="5AE71379"/>
    <w:rsid w:val="5B064649"/>
    <w:rsid w:val="5B17AD1A"/>
    <w:rsid w:val="5B53C83E"/>
    <w:rsid w:val="5B6398EE"/>
    <w:rsid w:val="5B767516"/>
    <w:rsid w:val="5BA36A5E"/>
    <w:rsid w:val="5BA55284"/>
    <w:rsid w:val="5BA59C55"/>
    <w:rsid w:val="5BAD163C"/>
    <w:rsid w:val="5BB662EB"/>
    <w:rsid w:val="5BE52636"/>
    <w:rsid w:val="5BF0878E"/>
    <w:rsid w:val="5BF7883B"/>
    <w:rsid w:val="5C19555E"/>
    <w:rsid w:val="5C2E3873"/>
    <w:rsid w:val="5C4A6405"/>
    <w:rsid w:val="5C68AEC0"/>
    <w:rsid w:val="5C9E6EC1"/>
    <w:rsid w:val="5CA1F60A"/>
    <w:rsid w:val="5CAB75A5"/>
    <w:rsid w:val="5D34331D"/>
    <w:rsid w:val="5D3F3ABF"/>
    <w:rsid w:val="5D525DCA"/>
    <w:rsid w:val="5D88F511"/>
    <w:rsid w:val="5DEEE016"/>
    <w:rsid w:val="5E083CDD"/>
    <w:rsid w:val="5E11E7CF"/>
    <w:rsid w:val="5E2DC5CE"/>
    <w:rsid w:val="5E2FC66C"/>
    <w:rsid w:val="5E4295CD"/>
    <w:rsid w:val="5E6488E1"/>
    <w:rsid w:val="5E721EB5"/>
    <w:rsid w:val="5E96970B"/>
    <w:rsid w:val="5ECC7FDD"/>
    <w:rsid w:val="5EE9297D"/>
    <w:rsid w:val="5EF144BE"/>
    <w:rsid w:val="5EF290C1"/>
    <w:rsid w:val="5EF4F419"/>
    <w:rsid w:val="5F0C5D61"/>
    <w:rsid w:val="5F2F28FD"/>
    <w:rsid w:val="5F3FACDF"/>
    <w:rsid w:val="5F487B0C"/>
    <w:rsid w:val="5F5781E5"/>
    <w:rsid w:val="5F5D2F24"/>
    <w:rsid w:val="5F5E67B9"/>
    <w:rsid w:val="5F97F1D7"/>
    <w:rsid w:val="602CAC3A"/>
    <w:rsid w:val="6076DB81"/>
    <w:rsid w:val="607F6BCA"/>
    <w:rsid w:val="6082B939"/>
    <w:rsid w:val="608FC714"/>
    <w:rsid w:val="609BAA67"/>
    <w:rsid w:val="60AF80A2"/>
    <w:rsid w:val="60B6BE97"/>
    <w:rsid w:val="60BEAC1D"/>
    <w:rsid w:val="60E3FB6B"/>
    <w:rsid w:val="611DA1E9"/>
    <w:rsid w:val="61575D4B"/>
    <w:rsid w:val="61A84280"/>
    <w:rsid w:val="61C2F484"/>
    <w:rsid w:val="61C76D9D"/>
    <w:rsid w:val="61F01EE2"/>
    <w:rsid w:val="621357DA"/>
    <w:rsid w:val="62286732"/>
    <w:rsid w:val="625A7C7E"/>
    <w:rsid w:val="626282CF"/>
    <w:rsid w:val="6299F9C1"/>
    <w:rsid w:val="629C8589"/>
    <w:rsid w:val="62A8F73D"/>
    <w:rsid w:val="62BC4ABF"/>
    <w:rsid w:val="63245DDC"/>
    <w:rsid w:val="6334C20C"/>
    <w:rsid w:val="634933A0"/>
    <w:rsid w:val="637DE7EF"/>
    <w:rsid w:val="637E1120"/>
    <w:rsid w:val="637EA8F0"/>
    <w:rsid w:val="6393284C"/>
    <w:rsid w:val="63C0B4D3"/>
    <w:rsid w:val="63E8D830"/>
    <w:rsid w:val="641AE726"/>
    <w:rsid w:val="641F0476"/>
    <w:rsid w:val="6424095A"/>
    <w:rsid w:val="645BA01F"/>
    <w:rsid w:val="6471EAA4"/>
    <w:rsid w:val="64B3748D"/>
    <w:rsid w:val="64F1DC85"/>
    <w:rsid w:val="650E9A08"/>
    <w:rsid w:val="6515BD45"/>
    <w:rsid w:val="656BA838"/>
    <w:rsid w:val="65962B01"/>
    <w:rsid w:val="659C36E5"/>
    <w:rsid w:val="65D1A037"/>
    <w:rsid w:val="65D28B69"/>
    <w:rsid w:val="65DE8752"/>
    <w:rsid w:val="65FADE15"/>
    <w:rsid w:val="6638A395"/>
    <w:rsid w:val="667F03E9"/>
    <w:rsid w:val="66BA538B"/>
    <w:rsid w:val="66D4BEA3"/>
    <w:rsid w:val="66D8C6AF"/>
    <w:rsid w:val="66DB67AD"/>
    <w:rsid w:val="66EA98C0"/>
    <w:rsid w:val="66FDA2A6"/>
    <w:rsid w:val="675AB767"/>
    <w:rsid w:val="675D9023"/>
    <w:rsid w:val="67936B75"/>
    <w:rsid w:val="67D473F6"/>
    <w:rsid w:val="67FB5BB9"/>
    <w:rsid w:val="67FDD972"/>
    <w:rsid w:val="6808F964"/>
    <w:rsid w:val="68261BE7"/>
    <w:rsid w:val="6846142B"/>
    <w:rsid w:val="68650859"/>
    <w:rsid w:val="689463BB"/>
    <w:rsid w:val="68B118D1"/>
    <w:rsid w:val="68C9BE02"/>
    <w:rsid w:val="68D3E895"/>
    <w:rsid w:val="68DC7C50"/>
    <w:rsid w:val="68F77A7D"/>
    <w:rsid w:val="69870CEE"/>
    <w:rsid w:val="69AD9BCA"/>
    <w:rsid w:val="69B4778A"/>
    <w:rsid w:val="69C4C3FA"/>
    <w:rsid w:val="69F9BEB0"/>
    <w:rsid w:val="69FBAF85"/>
    <w:rsid w:val="6A15DBC7"/>
    <w:rsid w:val="6A285FDC"/>
    <w:rsid w:val="6A35A2C8"/>
    <w:rsid w:val="6A42BEA6"/>
    <w:rsid w:val="6A430D22"/>
    <w:rsid w:val="6A605251"/>
    <w:rsid w:val="6A6273B3"/>
    <w:rsid w:val="6A6FB7B8"/>
    <w:rsid w:val="6ABFA650"/>
    <w:rsid w:val="6AFE866E"/>
    <w:rsid w:val="6AFF99CD"/>
    <w:rsid w:val="6B1126D2"/>
    <w:rsid w:val="6B1CF588"/>
    <w:rsid w:val="6B33838F"/>
    <w:rsid w:val="6B3C4934"/>
    <w:rsid w:val="6B7D02B3"/>
    <w:rsid w:val="6BC0AD52"/>
    <w:rsid w:val="6BD1F90D"/>
    <w:rsid w:val="6BFC22B2"/>
    <w:rsid w:val="6C18CD96"/>
    <w:rsid w:val="6C27B706"/>
    <w:rsid w:val="6C451DB6"/>
    <w:rsid w:val="6C7E7E21"/>
    <w:rsid w:val="6C7E7F66"/>
    <w:rsid w:val="6CB784D7"/>
    <w:rsid w:val="6CC9C264"/>
    <w:rsid w:val="6CD08F16"/>
    <w:rsid w:val="6CDF1B00"/>
    <w:rsid w:val="6CE525B2"/>
    <w:rsid w:val="6CFC8DE8"/>
    <w:rsid w:val="6D2026DA"/>
    <w:rsid w:val="6D3B5507"/>
    <w:rsid w:val="6D575D29"/>
    <w:rsid w:val="6D86327E"/>
    <w:rsid w:val="6D9D2F25"/>
    <w:rsid w:val="6DB3828A"/>
    <w:rsid w:val="6DB8DD1D"/>
    <w:rsid w:val="6DCAEBA0"/>
    <w:rsid w:val="6DDD2FA4"/>
    <w:rsid w:val="6E610906"/>
    <w:rsid w:val="6E8AA005"/>
    <w:rsid w:val="6E9ABD83"/>
    <w:rsid w:val="6EA2EBE8"/>
    <w:rsid w:val="6EACA973"/>
    <w:rsid w:val="6EB4A85B"/>
    <w:rsid w:val="6EE08A90"/>
    <w:rsid w:val="6F1B0541"/>
    <w:rsid w:val="6FC2C188"/>
    <w:rsid w:val="6FE660ED"/>
    <w:rsid w:val="7036CD85"/>
    <w:rsid w:val="703BB195"/>
    <w:rsid w:val="7041DFD7"/>
    <w:rsid w:val="70433A4D"/>
    <w:rsid w:val="7069858A"/>
    <w:rsid w:val="70767848"/>
    <w:rsid w:val="707A35F5"/>
    <w:rsid w:val="707C5AF1"/>
    <w:rsid w:val="70921937"/>
    <w:rsid w:val="7092CB34"/>
    <w:rsid w:val="70A34A44"/>
    <w:rsid w:val="70AC671A"/>
    <w:rsid w:val="70D4E199"/>
    <w:rsid w:val="70DC2293"/>
    <w:rsid w:val="70F36C37"/>
    <w:rsid w:val="71211151"/>
    <w:rsid w:val="71551CD0"/>
    <w:rsid w:val="71563373"/>
    <w:rsid w:val="71883BF0"/>
    <w:rsid w:val="719AC0C1"/>
    <w:rsid w:val="719CB262"/>
    <w:rsid w:val="71A240E5"/>
    <w:rsid w:val="71B4B711"/>
    <w:rsid w:val="71BECDD9"/>
    <w:rsid w:val="71D140A1"/>
    <w:rsid w:val="71D29DE6"/>
    <w:rsid w:val="71F7B4F8"/>
    <w:rsid w:val="72160656"/>
    <w:rsid w:val="72221DA4"/>
    <w:rsid w:val="72349B5A"/>
    <w:rsid w:val="72501282"/>
    <w:rsid w:val="72591E7B"/>
    <w:rsid w:val="72709C42"/>
    <w:rsid w:val="7270A048"/>
    <w:rsid w:val="7297C4CB"/>
    <w:rsid w:val="72CCF3A4"/>
    <w:rsid w:val="73048E2C"/>
    <w:rsid w:val="730DF311"/>
    <w:rsid w:val="7317269D"/>
    <w:rsid w:val="732AFFE3"/>
    <w:rsid w:val="73508772"/>
    <w:rsid w:val="738D0845"/>
    <w:rsid w:val="73C178A2"/>
    <w:rsid w:val="73CEAD4E"/>
    <w:rsid w:val="73E93F24"/>
    <w:rsid w:val="73EF14DF"/>
    <w:rsid w:val="73F8305A"/>
    <w:rsid w:val="74051873"/>
    <w:rsid w:val="743A201F"/>
    <w:rsid w:val="74835C06"/>
    <w:rsid w:val="748E3C2B"/>
    <w:rsid w:val="74A8B733"/>
    <w:rsid w:val="74D52B86"/>
    <w:rsid w:val="750A3EA8"/>
    <w:rsid w:val="752098A5"/>
    <w:rsid w:val="752B6D82"/>
    <w:rsid w:val="7530A942"/>
    <w:rsid w:val="75329F44"/>
    <w:rsid w:val="754A995E"/>
    <w:rsid w:val="75642696"/>
    <w:rsid w:val="7573D2C2"/>
    <w:rsid w:val="758FC650"/>
    <w:rsid w:val="759FE823"/>
    <w:rsid w:val="75D3EEE6"/>
    <w:rsid w:val="75E40C40"/>
    <w:rsid w:val="75F89599"/>
    <w:rsid w:val="75F91052"/>
    <w:rsid w:val="7638F00C"/>
    <w:rsid w:val="7642A4B8"/>
    <w:rsid w:val="765290A5"/>
    <w:rsid w:val="766B3F56"/>
    <w:rsid w:val="7682EC43"/>
    <w:rsid w:val="768F28E1"/>
    <w:rsid w:val="76A39F58"/>
    <w:rsid w:val="76B781C9"/>
    <w:rsid w:val="76CA8F8E"/>
    <w:rsid w:val="76DAE580"/>
    <w:rsid w:val="7704D410"/>
    <w:rsid w:val="7714354C"/>
    <w:rsid w:val="77347C29"/>
    <w:rsid w:val="773D690C"/>
    <w:rsid w:val="77779664"/>
    <w:rsid w:val="777E9BCB"/>
    <w:rsid w:val="7780AFDE"/>
    <w:rsid w:val="77A8FA8E"/>
    <w:rsid w:val="7809424A"/>
    <w:rsid w:val="78137A9F"/>
    <w:rsid w:val="781F0AF7"/>
    <w:rsid w:val="786F0EC2"/>
    <w:rsid w:val="78735B8F"/>
    <w:rsid w:val="788D7A65"/>
    <w:rsid w:val="78915F28"/>
    <w:rsid w:val="789C440F"/>
    <w:rsid w:val="789F288F"/>
    <w:rsid w:val="78A33594"/>
    <w:rsid w:val="78A7C09E"/>
    <w:rsid w:val="78F07FA3"/>
    <w:rsid w:val="7942C194"/>
    <w:rsid w:val="7974365F"/>
    <w:rsid w:val="79866821"/>
    <w:rsid w:val="79A512AB"/>
    <w:rsid w:val="79C4876E"/>
    <w:rsid w:val="79CEAAF1"/>
    <w:rsid w:val="79D81730"/>
    <w:rsid w:val="79E58186"/>
    <w:rsid w:val="79F1B76B"/>
    <w:rsid w:val="7A5B4BDB"/>
    <w:rsid w:val="7A9F570E"/>
    <w:rsid w:val="7B0F33B5"/>
    <w:rsid w:val="7B265349"/>
    <w:rsid w:val="7B4C92C3"/>
    <w:rsid w:val="7B564B3D"/>
    <w:rsid w:val="7B63EEBF"/>
    <w:rsid w:val="7B84093E"/>
    <w:rsid w:val="7B848AB4"/>
    <w:rsid w:val="7BAA33A2"/>
    <w:rsid w:val="7BAC902E"/>
    <w:rsid w:val="7BBEC4EB"/>
    <w:rsid w:val="7BCBA9E8"/>
    <w:rsid w:val="7C078622"/>
    <w:rsid w:val="7C486B9F"/>
    <w:rsid w:val="7C9CF5D0"/>
    <w:rsid w:val="7CC81A66"/>
    <w:rsid w:val="7CCF4D67"/>
    <w:rsid w:val="7CE85285"/>
    <w:rsid w:val="7CF21D24"/>
    <w:rsid w:val="7D215BE2"/>
    <w:rsid w:val="7D3C85BA"/>
    <w:rsid w:val="7D433A29"/>
    <w:rsid w:val="7D686458"/>
    <w:rsid w:val="7DB8C6E2"/>
    <w:rsid w:val="7DC50823"/>
    <w:rsid w:val="7DFC8E55"/>
    <w:rsid w:val="7E1CD414"/>
    <w:rsid w:val="7E6F53A7"/>
    <w:rsid w:val="7E820F58"/>
    <w:rsid w:val="7E8DED85"/>
    <w:rsid w:val="7EA7D9A8"/>
    <w:rsid w:val="7EBAA749"/>
    <w:rsid w:val="7EBC7B47"/>
    <w:rsid w:val="7ED583DA"/>
    <w:rsid w:val="7EEA8757"/>
    <w:rsid w:val="7F0E5702"/>
    <w:rsid w:val="7F145A26"/>
    <w:rsid w:val="7F483E7F"/>
    <w:rsid w:val="7F89EC6F"/>
    <w:rsid w:val="7F92EB79"/>
    <w:rsid w:val="7FA6A94E"/>
    <w:rsid w:val="7FC00A7F"/>
    <w:rsid w:val="7FFD972B"/>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BA99E"/>
  <w15:docId w15:val="{E635D611-D4CC-4E0F-9822-41073C743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D60DA"/>
    <w:pPr>
      <w:spacing w:after="0" w:line="240" w:lineRule="auto"/>
    </w:pPr>
    <w:rPr>
      <w:rFonts w:ascii="Times New Roman" w:hAnsi="Times New Roman"/>
      <w:kern w:val="0"/>
      <w:sz w:val="24"/>
      <w14:ligatures w14:val="none"/>
    </w:rPr>
  </w:style>
  <w:style w:type="paragraph" w:styleId="Pealkiri1">
    <w:name w:val="heading 1"/>
    <w:basedOn w:val="Normaallaad"/>
    <w:next w:val="Normaallaad"/>
    <w:link w:val="Pealkiri1Mrk"/>
    <w:uiPriority w:val="9"/>
    <w:qFormat/>
    <w:rsid w:val="00A11FA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Pealkiri2">
    <w:name w:val="heading 2"/>
    <w:basedOn w:val="Normaallaad"/>
    <w:next w:val="Normaallaad"/>
    <w:link w:val="Pealkiri2Mrk"/>
    <w:uiPriority w:val="9"/>
    <w:semiHidden/>
    <w:unhideWhenUsed/>
    <w:qFormat/>
    <w:rsid w:val="002F749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link w:val="LoendilikMrk"/>
    <w:uiPriority w:val="34"/>
    <w:qFormat/>
    <w:rsid w:val="005D60DA"/>
    <w:pPr>
      <w:ind w:left="720"/>
      <w:contextualSpacing/>
    </w:pPr>
  </w:style>
  <w:style w:type="character" w:customStyle="1" w:styleId="LoendilikMrk">
    <w:name w:val="Loendi lõik Märk"/>
    <w:basedOn w:val="Liguvaikefont"/>
    <w:link w:val="Loendilik"/>
    <w:uiPriority w:val="34"/>
    <w:locked/>
    <w:rsid w:val="005D60DA"/>
    <w:rPr>
      <w:rFonts w:ascii="Times New Roman" w:hAnsi="Times New Roman"/>
      <w:kern w:val="0"/>
      <w:sz w:val="24"/>
      <w14:ligatures w14:val="none"/>
    </w:rPr>
  </w:style>
  <w:style w:type="paragraph" w:styleId="Vahedeta">
    <w:name w:val="No Spacing"/>
    <w:uiPriority w:val="1"/>
    <w:qFormat/>
    <w:rsid w:val="005D60DA"/>
    <w:pPr>
      <w:spacing w:after="0" w:line="240" w:lineRule="auto"/>
    </w:pPr>
    <w:rPr>
      <w:kern w:val="0"/>
      <w14:ligatures w14:val="none"/>
    </w:rPr>
  </w:style>
  <w:style w:type="character" w:styleId="Hperlink">
    <w:name w:val="Hyperlink"/>
    <w:basedOn w:val="Liguvaikefont"/>
    <w:uiPriority w:val="99"/>
    <w:unhideWhenUsed/>
    <w:rsid w:val="005D60DA"/>
    <w:rPr>
      <w:color w:val="0563C1" w:themeColor="hyperlink"/>
      <w:u w:val="single"/>
    </w:rPr>
  </w:style>
  <w:style w:type="character" w:styleId="Lahendamatamainimine">
    <w:name w:val="Unresolved Mention"/>
    <w:basedOn w:val="Liguvaikefont"/>
    <w:uiPriority w:val="99"/>
    <w:semiHidden/>
    <w:unhideWhenUsed/>
    <w:rsid w:val="004E256A"/>
    <w:rPr>
      <w:color w:val="605E5C"/>
      <w:shd w:val="clear" w:color="auto" w:fill="E1DFDD"/>
    </w:rPr>
  </w:style>
  <w:style w:type="paragraph" w:styleId="Pis">
    <w:name w:val="header"/>
    <w:basedOn w:val="Normaallaad"/>
    <w:link w:val="PisMrk"/>
    <w:uiPriority w:val="99"/>
    <w:unhideWhenUsed/>
    <w:rsid w:val="00F7616F"/>
    <w:pPr>
      <w:tabs>
        <w:tab w:val="center" w:pos="4536"/>
        <w:tab w:val="right" w:pos="9072"/>
      </w:tabs>
    </w:pPr>
  </w:style>
  <w:style w:type="character" w:customStyle="1" w:styleId="PisMrk">
    <w:name w:val="Päis Märk"/>
    <w:basedOn w:val="Liguvaikefont"/>
    <w:link w:val="Pis"/>
    <w:uiPriority w:val="99"/>
    <w:rsid w:val="00F7616F"/>
    <w:rPr>
      <w:rFonts w:ascii="Times New Roman" w:hAnsi="Times New Roman"/>
      <w:kern w:val="0"/>
      <w:sz w:val="24"/>
      <w14:ligatures w14:val="none"/>
    </w:rPr>
  </w:style>
  <w:style w:type="paragraph" w:styleId="Jalus">
    <w:name w:val="footer"/>
    <w:basedOn w:val="Normaallaad"/>
    <w:link w:val="JalusMrk"/>
    <w:uiPriority w:val="99"/>
    <w:unhideWhenUsed/>
    <w:rsid w:val="00F7616F"/>
    <w:pPr>
      <w:tabs>
        <w:tab w:val="center" w:pos="4536"/>
        <w:tab w:val="right" w:pos="9072"/>
      </w:tabs>
    </w:pPr>
  </w:style>
  <w:style w:type="character" w:customStyle="1" w:styleId="JalusMrk">
    <w:name w:val="Jalus Märk"/>
    <w:basedOn w:val="Liguvaikefont"/>
    <w:link w:val="Jalus"/>
    <w:uiPriority w:val="99"/>
    <w:rsid w:val="00F7616F"/>
    <w:rPr>
      <w:rFonts w:ascii="Times New Roman" w:hAnsi="Times New Roman"/>
      <w:kern w:val="0"/>
      <w:sz w:val="24"/>
      <w14:ligatures w14:val="none"/>
    </w:rPr>
  </w:style>
  <w:style w:type="character" w:styleId="Kommentaariviide">
    <w:name w:val="annotation reference"/>
    <w:basedOn w:val="Liguvaikefont"/>
    <w:uiPriority w:val="99"/>
    <w:semiHidden/>
    <w:unhideWhenUsed/>
    <w:rsid w:val="00C56B51"/>
    <w:rPr>
      <w:sz w:val="16"/>
      <w:szCs w:val="16"/>
    </w:rPr>
  </w:style>
  <w:style w:type="paragraph" w:styleId="Kommentaaritekst">
    <w:name w:val="annotation text"/>
    <w:basedOn w:val="Normaallaad"/>
    <w:link w:val="KommentaaritekstMrk"/>
    <w:uiPriority w:val="99"/>
    <w:unhideWhenUsed/>
    <w:rsid w:val="00C56B51"/>
    <w:rPr>
      <w:sz w:val="20"/>
      <w:szCs w:val="20"/>
    </w:rPr>
  </w:style>
  <w:style w:type="character" w:customStyle="1" w:styleId="KommentaaritekstMrk">
    <w:name w:val="Kommentaari tekst Märk"/>
    <w:basedOn w:val="Liguvaikefont"/>
    <w:link w:val="Kommentaaritekst"/>
    <w:uiPriority w:val="99"/>
    <w:rsid w:val="00C56B51"/>
    <w:rPr>
      <w:rFonts w:ascii="Times New Roman" w:hAnsi="Times New Roman"/>
      <w:kern w:val="0"/>
      <w:sz w:val="20"/>
      <w:szCs w:val="20"/>
      <w14:ligatures w14:val="none"/>
    </w:rPr>
  </w:style>
  <w:style w:type="paragraph" w:styleId="Kommentaariteema">
    <w:name w:val="annotation subject"/>
    <w:basedOn w:val="Kommentaaritekst"/>
    <w:next w:val="Kommentaaritekst"/>
    <w:link w:val="KommentaariteemaMrk"/>
    <w:uiPriority w:val="99"/>
    <w:semiHidden/>
    <w:unhideWhenUsed/>
    <w:rsid w:val="00C56B51"/>
    <w:rPr>
      <w:b/>
      <w:bCs/>
    </w:rPr>
  </w:style>
  <w:style w:type="character" w:customStyle="1" w:styleId="KommentaariteemaMrk">
    <w:name w:val="Kommentaari teema Märk"/>
    <w:basedOn w:val="KommentaaritekstMrk"/>
    <w:link w:val="Kommentaariteema"/>
    <w:uiPriority w:val="99"/>
    <w:semiHidden/>
    <w:rsid w:val="00C56B51"/>
    <w:rPr>
      <w:rFonts w:ascii="Times New Roman" w:hAnsi="Times New Roman"/>
      <w:b/>
      <w:bCs/>
      <w:kern w:val="0"/>
      <w:sz w:val="20"/>
      <w:szCs w:val="20"/>
      <w14:ligatures w14:val="none"/>
    </w:rPr>
  </w:style>
  <w:style w:type="paragraph" w:styleId="Pealdis">
    <w:name w:val="caption"/>
    <w:basedOn w:val="Normaallaad"/>
    <w:next w:val="Normaallaad"/>
    <w:uiPriority w:val="35"/>
    <w:unhideWhenUsed/>
    <w:qFormat/>
    <w:rsid w:val="0056786F"/>
    <w:pPr>
      <w:spacing w:after="200"/>
    </w:pPr>
    <w:rPr>
      <w:i/>
      <w:iCs/>
      <w:color w:val="44546A" w:themeColor="text2"/>
      <w:sz w:val="18"/>
      <w:szCs w:val="18"/>
    </w:rPr>
  </w:style>
  <w:style w:type="character" w:customStyle="1" w:styleId="Pealkiri1Mrk">
    <w:name w:val="Pealkiri 1 Märk"/>
    <w:basedOn w:val="Liguvaikefont"/>
    <w:link w:val="Pealkiri1"/>
    <w:uiPriority w:val="9"/>
    <w:rsid w:val="00A11FAD"/>
    <w:rPr>
      <w:rFonts w:asciiTheme="majorHAnsi" w:eastAsiaTheme="majorEastAsia" w:hAnsiTheme="majorHAnsi" w:cstheme="majorBidi"/>
      <w:color w:val="2F5496" w:themeColor="accent1" w:themeShade="BF"/>
      <w:kern w:val="0"/>
      <w:sz w:val="32"/>
      <w:szCs w:val="32"/>
      <w14:ligatures w14:val="none"/>
    </w:rPr>
  </w:style>
  <w:style w:type="paragraph" w:styleId="Redaktsioon">
    <w:name w:val="Revision"/>
    <w:hidden/>
    <w:uiPriority w:val="99"/>
    <w:semiHidden/>
    <w:rsid w:val="008D72E1"/>
    <w:pPr>
      <w:spacing w:after="0" w:line="240" w:lineRule="auto"/>
    </w:pPr>
    <w:rPr>
      <w:rFonts w:ascii="Times New Roman" w:hAnsi="Times New Roman"/>
      <w:kern w:val="0"/>
      <w:sz w:val="24"/>
      <w14:ligatures w14:val="none"/>
    </w:rPr>
  </w:style>
  <w:style w:type="character" w:customStyle="1" w:styleId="cf01">
    <w:name w:val="cf01"/>
    <w:basedOn w:val="Liguvaikefont"/>
    <w:rsid w:val="0026305A"/>
    <w:rPr>
      <w:rFonts w:ascii="Segoe UI" w:hAnsi="Segoe UI" w:cs="Segoe UI" w:hint="default"/>
      <w:sz w:val="18"/>
      <w:szCs w:val="18"/>
    </w:rPr>
  </w:style>
  <w:style w:type="character" w:customStyle="1" w:styleId="Pealkiri2Mrk">
    <w:name w:val="Pealkiri 2 Märk"/>
    <w:basedOn w:val="Liguvaikefont"/>
    <w:link w:val="Pealkiri2"/>
    <w:uiPriority w:val="9"/>
    <w:semiHidden/>
    <w:rsid w:val="002F7493"/>
    <w:rPr>
      <w:rFonts w:asciiTheme="majorHAnsi" w:eastAsiaTheme="majorEastAsia" w:hAnsiTheme="majorHAnsi" w:cstheme="majorBidi"/>
      <w:color w:val="2F5496" w:themeColor="accent1" w:themeShade="BF"/>
      <w:kern w:val="0"/>
      <w:sz w:val="26"/>
      <w:szCs w:val="26"/>
      <w14:ligatures w14:val="none"/>
    </w:rPr>
  </w:style>
  <w:style w:type="paragraph" w:styleId="Allmrkusetekst">
    <w:name w:val="footnote text"/>
    <w:basedOn w:val="Normaallaad"/>
    <w:link w:val="AllmrkusetekstMrk"/>
    <w:uiPriority w:val="99"/>
    <w:semiHidden/>
    <w:unhideWhenUsed/>
    <w:rsid w:val="002162F7"/>
    <w:rPr>
      <w:sz w:val="20"/>
      <w:szCs w:val="20"/>
    </w:rPr>
  </w:style>
  <w:style w:type="character" w:customStyle="1" w:styleId="AllmrkusetekstMrk">
    <w:name w:val="Allmärkuse tekst Märk"/>
    <w:basedOn w:val="Liguvaikefont"/>
    <w:link w:val="Allmrkusetekst"/>
    <w:uiPriority w:val="99"/>
    <w:semiHidden/>
    <w:rsid w:val="002162F7"/>
    <w:rPr>
      <w:rFonts w:ascii="Times New Roman" w:hAnsi="Times New Roman"/>
      <w:kern w:val="0"/>
      <w:sz w:val="20"/>
      <w:szCs w:val="20"/>
      <w14:ligatures w14:val="none"/>
    </w:rPr>
  </w:style>
  <w:style w:type="character" w:styleId="Allmrkuseviide">
    <w:name w:val="footnote reference"/>
    <w:basedOn w:val="Liguvaikefont"/>
    <w:uiPriority w:val="99"/>
    <w:semiHidden/>
    <w:unhideWhenUsed/>
    <w:rsid w:val="002162F7"/>
    <w:rPr>
      <w:vertAlign w:val="superscript"/>
    </w:rPr>
  </w:style>
  <w:style w:type="paragraph" w:styleId="Normaallaadveeb">
    <w:name w:val="Normal (Web)"/>
    <w:basedOn w:val="Normaallaad"/>
    <w:uiPriority w:val="99"/>
    <w:semiHidden/>
    <w:unhideWhenUsed/>
    <w:rsid w:val="00CF6EBA"/>
    <w:rPr>
      <w:rFonts w:ascii="Calibri" w:hAnsi="Calibri" w:cs="Calibri"/>
      <w:sz w:val="22"/>
      <w:lang w:eastAsia="et-EE"/>
    </w:rPr>
  </w:style>
  <w:style w:type="table" w:styleId="Kontuurtabel">
    <w:name w:val="Table Grid"/>
    <w:basedOn w:val="Normaal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ui-provider">
    <w:name w:val="ui-provider"/>
    <w:basedOn w:val="Liguvaikefont"/>
    <w:rsid w:val="00D93484"/>
  </w:style>
  <w:style w:type="character" w:styleId="Klastatudhperlink">
    <w:name w:val="FollowedHyperlink"/>
    <w:basedOn w:val="Liguvaikefont"/>
    <w:uiPriority w:val="99"/>
    <w:semiHidden/>
    <w:unhideWhenUsed/>
    <w:rsid w:val="003612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287499">
      <w:bodyDiv w:val="1"/>
      <w:marLeft w:val="0"/>
      <w:marRight w:val="0"/>
      <w:marTop w:val="0"/>
      <w:marBottom w:val="0"/>
      <w:divBdr>
        <w:top w:val="none" w:sz="0" w:space="0" w:color="auto"/>
        <w:left w:val="none" w:sz="0" w:space="0" w:color="auto"/>
        <w:bottom w:val="none" w:sz="0" w:space="0" w:color="auto"/>
        <w:right w:val="none" w:sz="0" w:space="0" w:color="auto"/>
      </w:divBdr>
    </w:div>
    <w:div w:id="537667830">
      <w:bodyDiv w:val="1"/>
      <w:marLeft w:val="0"/>
      <w:marRight w:val="0"/>
      <w:marTop w:val="0"/>
      <w:marBottom w:val="0"/>
      <w:divBdr>
        <w:top w:val="none" w:sz="0" w:space="0" w:color="auto"/>
        <w:left w:val="none" w:sz="0" w:space="0" w:color="auto"/>
        <w:bottom w:val="none" w:sz="0" w:space="0" w:color="auto"/>
        <w:right w:val="none" w:sz="0" w:space="0" w:color="auto"/>
      </w:divBdr>
    </w:div>
    <w:div w:id="693532452">
      <w:bodyDiv w:val="1"/>
      <w:marLeft w:val="0"/>
      <w:marRight w:val="0"/>
      <w:marTop w:val="0"/>
      <w:marBottom w:val="0"/>
      <w:divBdr>
        <w:top w:val="none" w:sz="0" w:space="0" w:color="auto"/>
        <w:left w:val="none" w:sz="0" w:space="0" w:color="auto"/>
        <w:bottom w:val="none" w:sz="0" w:space="0" w:color="auto"/>
        <w:right w:val="none" w:sz="0" w:space="0" w:color="auto"/>
      </w:divBdr>
    </w:div>
    <w:div w:id="776566171">
      <w:bodyDiv w:val="1"/>
      <w:marLeft w:val="0"/>
      <w:marRight w:val="0"/>
      <w:marTop w:val="0"/>
      <w:marBottom w:val="0"/>
      <w:divBdr>
        <w:top w:val="none" w:sz="0" w:space="0" w:color="auto"/>
        <w:left w:val="none" w:sz="0" w:space="0" w:color="auto"/>
        <w:bottom w:val="none" w:sz="0" w:space="0" w:color="auto"/>
        <w:right w:val="none" w:sz="0" w:space="0" w:color="auto"/>
      </w:divBdr>
    </w:div>
    <w:div w:id="783841697">
      <w:bodyDiv w:val="1"/>
      <w:marLeft w:val="0"/>
      <w:marRight w:val="0"/>
      <w:marTop w:val="0"/>
      <w:marBottom w:val="0"/>
      <w:divBdr>
        <w:top w:val="none" w:sz="0" w:space="0" w:color="auto"/>
        <w:left w:val="none" w:sz="0" w:space="0" w:color="auto"/>
        <w:bottom w:val="none" w:sz="0" w:space="0" w:color="auto"/>
        <w:right w:val="none" w:sz="0" w:space="0" w:color="auto"/>
      </w:divBdr>
    </w:div>
    <w:div w:id="1133251470">
      <w:bodyDiv w:val="1"/>
      <w:marLeft w:val="0"/>
      <w:marRight w:val="0"/>
      <w:marTop w:val="0"/>
      <w:marBottom w:val="0"/>
      <w:divBdr>
        <w:top w:val="none" w:sz="0" w:space="0" w:color="auto"/>
        <w:left w:val="none" w:sz="0" w:space="0" w:color="auto"/>
        <w:bottom w:val="none" w:sz="0" w:space="0" w:color="auto"/>
        <w:right w:val="none" w:sz="0" w:space="0" w:color="auto"/>
      </w:divBdr>
    </w:div>
    <w:div w:id="1265575015">
      <w:bodyDiv w:val="1"/>
      <w:marLeft w:val="0"/>
      <w:marRight w:val="0"/>
      <w:marTop w:val="0"/>
      <w:marBottom w:val="0"/>
      <w:divBdr>
        <w:top w:val="none" w:sz="0" w:space="0" w:color="auto"/>
        <w:left w:val="none" w:sz="0" w:space="0" w:color="auto"/>
        <w:bottom w:val="none" w:sz="0" w:space="0" w:color="auto"/>
        <w:right w:val="none" w:sz="0" w:space="0" w:color="auto"/>
      </w:divBdr>
    </w:div>
    <w:div w:id="1450927944">
      <w:bodyDiv w:val="1"/>
      <w:marLeft w:val="0"/>
      <w:marRight w:val="0"/>
      <w:marTop w:val="0"/>
      <w:marBottom w:val="0"/>
      <w:divBdr>
        <w:top w:val="none" w:sz="0" w:space="0" w:color="auto"/>
        <w:left w:val="none" w:sz="0" w:space="0" w:color="auto"/>
        <w:bottom w:val="none" w:sz="0" w:space="0" w:color="auto"/>
        <w:right w:val="none" w:sz="0" w:space="0" w:color="auto"/>
      </w:divBdr>
    </w:div>
    <w:div w:id="1459839748">
      <w:bodyDiv w:val="1"/>
      <w:marLeft w:val="0"/>
      <w:marRight w:val="0"/>
      <w:marTop w:val="0"/>
      <w:marBottom w:val="0"/>
      <w:divBdr>
        <w:top w:val="none" w:sz="0" w:space="0" w:color="auto"/>
        <w:left w:val="none" w:sz="0" w:space="0" w:color="auto"/>
        <w:bottom w:val="none" w:sz="0" w:space="0" w:color="auto"/>
        <w:right w:val="none" w:sz="0" w:space="0" w:color="auto"/>
      </w:divBdr>
    </w:div>
    <w:div w:id="1461538513">
      <w:bodyDiv w:val="1"/>
      <w:marLeft w:val="0"/>
      <w:marRight w:val="0"/>
      <w:marTop w:val="0"/>
      <w:marBottom w:val="0"/>
      <w:divBdr>
        <w:top w:val="none" w:sz="0" w:space="0" w:color="auto"/>
        <w:left w:val="none" w:sz="0" w:space="0" w:color="auto"/>
        <w:bottom w:val="none" w:sz="0" w:space="0" w:color="auto"/>
        <w:right w:val="none" w:sz="0" w:space="0" w:color="auto"/>
      </w:divBdr>
    </w:div>
    <w:div w:id="1750761305">
      <w:bodyDiv w:val="1"/>
      <w:marLeft w:val="0"/>
      <w:marRight w:val="0"/>
      <w:marTop w:val="0"/>
      <w:marBottom w:val="0"/>
      <w:divBdr>
        <w:top w:val="none" w:sz="0" w:space="0" w:color="auto"/>
        <w:left w:val="none" w:sz="0" w:space="0" w:color="auto"/>
        <w:bottom w:val="none" w:sz="0" w:space="0" w:color="auto"/>
        <w:right w:val="none" w:sz="0" w:space="0" w:color="auto"/>
      </w:divBdr>
    </w:div>
    <w:div w:id="1867331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helena.gailan@kliimaministeerium.ee" TargetMode="External"/><Relationship Id="rId13" Type="http://schemas.openxmlformats.org/officeDocument/2006/relationships/comments" Target="comments.xml"/><Relationship Id="rId18" Type="http://schemas.openxmlformats.org/officeDocument/2006/relationships/image" Target="media/image1.emf"/><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4.emf"/><Relationship Id="rId7" Type="http://schemas.openxmlformats.org/officeDocument/2006/relationships/endnotes" Target="endnotes.xml"/><Relationship Id="rId12" Type="http://schemas.openxmlformats.org/officeDocument/2006/relationships/hyperlink" Target="mailto:elin.liik@kliimaministeerium.ee" TargetMode="External"/><Relationship Id="rId17" Type="http://schemas.openxmlformats.org/officeDocument/2006/relationships/hyperlink" Target="https://www.riigiteataja.ee/akt/201112016002" TargetMode="External"/><Relationship Id="rId25" Type="http://schemas.microsoft.com/office/2011/relationships/people" Target="people.xml"/><Relationship Id="rId2" Type="http://schemas.openxmlformats.org/officeDocument/2006/relationships/numbering" Target="numbering.xml"/><Relationship Id="rId16" Type="http://schemas.microsoft.com/office/2018/08/relationships/commentsExtensible" Target="commentsExtensible.xml"/><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ri.vene@kliimaministeerium.e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23" Type="http://schemas.openxmlformats.org/officeDocument/2006/relationships/footer" Target="footer1.xml"/><Relationship Id="rId10" Type="http://schemas.openxmlformats.org/officeDocument/2006/relationships/hyperlink" Target="mailto:karin.radiko@kliimaministeerium.ee" TargetMode="External"/><Relationship Id="rId19"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hyperlink" Target="mailto:Reeli.Sildnik@kliimaministeerium.ee" TargetMode="External"/><Relationship Id="rId14" Type="http://schemas.microsoft.com/office/2011/relationships/commentsExtended" Target="commentsExtended.xml"/><Relationship Id="rId22" Type="http://schemas.openxmlformats.org/officeDocument/2006/relationships/image" Target="media/image5.emf"/></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315052021012" TargetMode="External"/><Relationship Id="rId7" Type="http://schemas.openxmlformats.org/officeDocument/2006/relationships/hyperlink" Target="https://elering.ee/varustuskindluse-aruanded" TargetMode="External"/><Relationship Id="rId2" Type="http://schemas.openxmlformats.org/officeDocument/2006/relationships/hyperlink" Target="https://www.consilium.europa.eu/et/policies/green-deal/fit-for-55-the-eu-plan-for-a-green-transition/" TargetMode="External"/><Relationship Id="rId1" Type="http://schemas.openxmlformats.org/officeDocument/2006/relationships/hyperlink" Target="https://www.riigiteataja.ee/akt/320052023002" TargetMode="External"/><Relationship Id="rId6" Type="http://schemas.openxmlformats.org/officeDocument/2006/relationships/hyperlink" Target="https://eur-lex.europa.eu/legal-content/ET/TXT/HTML/?uri=OJ:L_202302413" TargetMode="External"/><Relationship Id="rId5" Type="http://schemas.openxmlformats.org/officeDocument/2006/relationships/hyperlink" Target="https://valitsus.ee/media/4771/download" TargetMode="External"/><Relationship Id="rId4" Type="http://schemas.openxmlformats.org/officeDocument/2006/relationships/hyperlink" Target="https://www.riigiteataja.ee/akt/307042017001"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234BF-EDB6-44C5-A8A8-E3EF6D97C9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21</Pages>
  <Words>10073</Words>
  <Characters>58427</Characters>
  <Application>Microsoft Office Word</Application>
  <DocSecurity>0</DocSecurity>
  <Lines>486</Lines>
  <Paragraphs>136</Paragraphs>
  <ScaleCrop>false</ScaleCrop>
  <HeadingPairs>
    <vt:vector size="2" baseType="variant">
      <vt:variant>
        <vt:lpstr>Pealkiri</vt:lpstr>
      </vt:variant>
      <vt:variant>
        <vt:i4>1</vt:i4>
      </vt:variant>
    </vt:vector>
  </HeadingPairs>
  <TitlesOfParts>
    <vt:vector size="1" baseType="lpstr">
      <vt:lpstr>MaaPS seletuskiri.docx</vt:lpstr>
    </vt:vector>
  </TitlesOfParts>
  <Company>Keskkonnaministeeriumi Infotehnoloogiakeskus</Company>
  <LinksUpToDate>false</LinksUpToDate>
  <CharactersWithSpaces>68364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MaaPS seletuskiri.docx</dc:title>
  <dc:subject/>
  <dc:creator>Helena Gailan</dc:creator>
  <dc:description/>
  <cp:lastModifiedBy>Helen Uustalu</cp:lastModifiedBy>
  <cp:revision>4</cp:revision>
  <dcterms:created xsi:type="dcterms:W3CDTF">2024-02-19T13:35:00Z</dcterms:created>
  <dcterms:modified xsi:type="dcterms:W3CDTF">2024-02-21T07:39:00Z</dcterms:modified>
</cp:coreProperties>
</file>